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47D6B">
      <w:pPr>
        <w:ind w:left="0" w:firstLine="0"/>
        <w:rPr>
          <w:del w:id="0" w:author="UPCnet" w:date="2013-10-29T12:22:00Z"/>
        </w:rPr>
        <w:pPrChange w:id="1" w:author="UPCnet" w:date="2013-10-29T12:20:00Z">
          <w:pPr/>
        </w:pPrChange>
      </w:pPr>
      <w:bookmarkStart w:id="2" w:name="_GoBack"/>
      <w:bookmarkEnd w:id="2"/>
      <w:del w:id="3" w:author="UPCnet" w:date="2013-10-29T11:56:00Z">
        <w:r>
          <w:rPr>
            <w:noProof/>
            <w:lang w:val="es-ES" w:eastAsia="es-ES"/>
          </w:rPr>
          <w:pict>
            <v:rect id="_x0000_s1026" style="position:absolute;margin-left:372.75pt;margin-top:-24pt;width:117.75pt;height:26.25pt;z-index:251658240">
              <v:textbox>
                <w:txbxContent>
                  <w:p w:rsidR="00947D6B" w:rsidRPr="002B23B4" w:rsidRDefault="00947D6B" w:rsidP="00947D6B">
                    <w:pPr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4"/>
                        <w:szCs w:val="24"/>
                        <w:lang w:val="es-ES"/>
                        <w:rPrChange w:id="4" w:author="UPCnet" w:date="2014-01-10T11:54:00Z">
                          <w:rPr>
                            <w:szCs w:val="28"/>
                          </w:rPr>
                        </w:rPrChange>
                      </w:rPr>
                      <w:pPrChange w:id="5" w:author="UPCnet" w:date="2013-10-29T12:30:00Z">
                        <w:pPr>
                          <w:ind w:left="0"/>
                        </w:pPr>
                      </w:pPrChange>
                    </w:pPr>
                    <w:ins w:id="6" w:author="UPCnet" w:date="2013-10-29T12:00:00Z">
                      <w:r w:rsidRPr="002B23B4">
                        <w:rPr>
                          <w:rFonts w:ascii="Arial" w:hAnsi="Arial" w:cs="Arial"/>
                          <w:b/>
                          <w:color w:val="000000" w:themeColor="text1"/>
                          <w:sz w:val="24"/>
                          <w:szCs w:val="24"/>
                          <w:lang w:val="es-ES"/>
                          <w:rPrChange w:id="7" w:author="UPCnet" w:date="2014-01-10T11:54:00Z">
                            <w:rPr>
                              <w:szCs w:val="28"/>
                              <w:lang w:val="es-ES"/>
                            </w:rPr>
                          </w:rPrChange>
                        </w:rPr>
                        <w:t>ANNEX – 5a</w:t>
                      </w:r>
                    </w:ins>
                  </w:p>
                </w:txbxContent>
              </v:textbox>
            </v:rect>
          </w:pict>
        </w:r>
      </w:del>
    </w:p>
    <w:p w:rsidR="00000000" w:rsidRDefault="00D74607">
      <w:pPr>
        <w:ind w:left="0" w:firstLine="0"/>
        <w:rPr>
          <w:del w:id="8" w:author="UPCnet" w:date="2013-10-29T12:22:00Z"/>
        </w:rPr>
        <w:pPrChange w:id="9" w:author="UPCnet" w:date="2013-10-29T12:22:00Z">
          <w:pPr/>
        </w:pPrChange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18"/>
        <w:gridCol w:w="434"/>
        <w:gridCol w:w="6362"/>
      </w:tblGrid>
      <w:tr w:rsidR="001E0695" w:rsidRPr="00DA4936">
        <w:trPr>
          <w:trHeight w:val="276"/>
        </w:trPr>
        <w:tc>
          <w:tcPr>
            <w:tcW w:w="3218" w:type="dxa"/>
            <w:shd w:val="pct5" w:color="auto" w:fill="auto"/>
            <w:tcMar>
              <w:top w:w="85" w:type="dxa"/>
              <w:bottom w:w="85" w:type="dxa"/>
            </w:tcMar>
          </w:tcPr>
          <w:p w:rsidR="001E0695" w:rsidRPr="00DA4936" w:rsidRDefault="001E0695" w:rsidP="003E4C6A">
            <w:pPr>
              <w:ind w:left="0" w:firstLine="0"/>
              <w:rPr>
                <w:b/>
                <w:bCs/>
                <w:sz w:val="20"/>
                <w:szCs w:val="20"/>
                <w:lang w:val="es-ES"/>
              </w:rPr>
            </w:pPr>
            <w:r w:rsidRPr="00DA4936">
              <w:rPr>
                <w:b/>
                <w:bCs/>
                <w:sz w:val="20"/>
                <w:szCs w:val="20"/>
                <w:lang w:val="es-ES"/>
              </w:rPr>
              <w:t>Denominación</w:t>
            </w:r>
          </w:p>
        </w:tc>
        <w:tc>
          <w:tcPr>
            <w:tcW w:w="6796" w:type="dxa"/>
            <w:gridSpan w:val="2"/>
            <w:shd w:val="pct5" w:color="auto" w:fill="auto"/>
            <w:tcMar>
              <w:top w:w="85" w:type="dxa"/>
              <w:bottom w:w="85" w:type="dxa"/>
            </w:tcMar>
          </w:tcPr>
          <w:p w:rsidR="0008171F" w:rsidRDefault="0008171F" w:rsidP="00584573">
            <w:pPr>
              <w:autoSpaceDE w:val="0"/>
              <w:autoSpaceDN w:val="0"/>
              <w:adjustRightInd w:val="0"/>
              <w:ind w:left="0" w:firstLine="69"/>
              <w:rPr>
                <w:i/>
                <w:iCs/>
                <w:sz w:val="20"/>
                <w:szCs w:val="20"/>
                <w:lang w:val="es-ES"/>
              </w:rPr>
            </w:pPr>
            <w:r>
              <w:rPr>
                <w:i/>
                <w:iCs/>
                <w:sz w:val="20"/>
                <w:szCs w:val="20"/>
                <w:lang w:val="es-ES"/>
              </w:rPr>
              <w:t xml:space="preserve">Tratamiento Optométrico en pacientes con déficit Visual severo  </w:t>
            </w:r>
          </w:p>
          <w:p w:rsidR="001E0695" w:rsidRPr="00DA4936" w:rsidRDefault="001E0695" w:rsidP="00584573">
            <w:pPr>
              <w:autoSpaceDE w:val="0"/>
              <w:autoSpaceDN w:val="0"/>
              <w:adjustRightInd w:val="0"/>
              <w:ind w:left="0" w:firstLine="69"/>
              <w:rPr>
                <w:i/>
                <w:iCs/>
                <w:sz w:val="20"/>
                <w:szCs w:val="20"/>
                <w:lang w:val="es-ES"/>
              </w:rPr>
            </w:pPr>
          </w:p>
        </w:tc>
      </w:tr>
      <w:tr w:rsidR="001E0695" w:rsidRPr="00DA4936">
        <w:trPr>
          <w:trHeight w:val="276"/>
        </w:trPr>
        <w:tc>
          <w:tcPr>
            <w:tcW w:w="3218" w:type="dxa"/>
            <w:shd w:val="pct5" w:color="auto" w:fill="auto"/>
            <w:tcMar>
              <w:top w:w="85" w:type="dxa"/>
              <w:bottom w:w="85" w:type="dxa"/>
            </w:tcMar>
          </w:tcPr>
          <w:p w:rsidR="001E0695" w:rsidRPr="00DA4936" w:rsidRDefault="001E0695" w:rsidP="0034250F">
            <w:pPr>
              <w:shd w:val="pct5" w:color="auto" w:fill="auto"/>
              <w:autoSpaceDE w:val="0"/>
              <w:autoSpaceDN w:val="0"/>
              <w:adjustRightInd w:val="0"/>
              <w:ind w:left="5" w:hanging="5"/>
              <w:rPr>
                <w:b/>
                <w:bCs/>
                <w:sz w:val="20"/>
                <w:szCs w:val="20"/>
                <w:shd w:val="clear" w:color="auto" w:fill="FF6600"/>
                <w:lang w:val="es-ES"/>
              </w:rPr>
            </w:pPr>
            <w:r w:rsidRPr="00DA4936">
              <w:rPr>
                <w:b/>
                <w:bCs/>
                <w:sz w:val="20"/>
                <w:szCs w:val="20"/>
                <w:lang w:val="es-ES"/>
              </w:rPr>
              <w:t>Número de ECTS</w:t>
            </w:r>
          </w:p>
        </w:tc>
        <w:tc>
          <w:tcPr>
            <w:tcW w:w="6796" w:type="dxa"/>
            <w:gridSpan w:val="2"/>
            <w:shd w:val="pct5" w:color="auto" w:fill="auto"/>
            <w:tcMar>
              <w:top w:w="85" w:type="dxa"/>
              <w:bottom w:w="85" w:type="dxa"/>
            </w:tcMar>
          </w:tcPr>
          <w:p w:rsidR="001E0695" w:rsidRPr="00DA4936" w:rsidRDefault="001E0695" w:rsidP="00001DBD">
            <w:pPr>
              <w:autoSpaceDE w:val="0"/>
              <w:autoSpaceDN w:val="0"/>
              <w:adjustRightInd w:val="0"/>
              <w:ind w:left="0" w:firstLine="69"/>
              <w:rPr>
                <w:i/>
                <w:iCs/>
                <w:sz w:val="20"/>
                <w:szCs w:val="20"/>
                <w:lang w:val="es-ES"/>
              </w:rPr>
            </w:pPr>
            <w:r w:rsidRPr="00DA4936">
              <w:rPr>
                <w:i/>
                <w:iCs/>
                <w:sz w:val="20"/>
                <w:szCs w:val="20"/>
                <w:lang w:val="es-ES"/>
              </w:rPr>
              <w:t>6 ECTS</w:t>
            </w:r>
          </w:p>
        </w:tc>
      </w:tr>
      <w:tr w:rsidR="001E0695" w:rsidRPr="00DA4936">
        <w:trPr>
          <w:trHeight w:val="265"/>
        </w:trPr>
        <w:tc>
          <w:tcPr>
            <w:tcW w:w="3218" w:type="dxa"/>
            <w:shd w:val="pct5" w:color="auto" w:fill="auto"/>
            <w:tcMar>
              <w:top w:w="85" w:type="dxa"/>
              <w:bottom w:w="85" w:type="dxa"/>
            </w:tcMar>
          </w:tcPr>
          <w:p w:rsidR="001E0695" w:rsidRPr="00DA4936" w:rsidRDefault="001E0695" w:rsidP="003E4C6A">
            <w:pPr>
              <w:autoSpaceDE w:val="0"/>
              <w:autoSpaceDN w:val="0"/>
              <w:adjustRightInd w:val="0"/>
              <w:ind w:left="5" w:hanging="5"/>
              <w:rPr>
                <w:b/>
                <w:bCs/>
                <w:sz w:val="20"/>
                <w:szCs w:val="20"/>
                <w:shd w:val="clear" w:color="auto" w:fill="FF6600"/>
                <w:lang w:val="es-ES"/>
              </w:rPr>
            </w:pPr>
            <w:r w:rsidRPr="00DA4936">
              <w:rPr>
                <w:b/>
                <w:bCs/>
                <w:sz w:val="20"/>
                <w:szCs w:val="20"/>
                <w:lang w:val="es-ES"/>
              </w:rPr>
              <w:t xml:space="preserve">Carácter </w:t>
            </w:r>
          </w:p>
        </w:tc>
        <w:tc>
          <w:tcPr>
            <w:tcW w:w="6796" w:type="dxa"/>
            <w:gridSpan w:val="2"/>
            <w:shd w:val="pct5" w:color="auto" w:fill="auto"/>
            <w:tcMar>
              <w:top w:w="85" w:type="dxa"/>
              <w:bottom w:w="85" w:type="dxa"/>
            </w:tcMar>
          </w:tcPr>
          <w:p w:rsidR="001E0695" w:rsidRPr="00DA4936" w:rsidRDefault="001E0695" w:rsidP="003E4C6A">
            <w:pPr>
              <w:autoSpaceDE w:val="0"/>
              <w:autoSpaceDN w:val="0"/>
              <w:adjustRightInd w:val="0"/>
              <w:ind w:left="0" w:firstLine="69"/>
              <w:rPr>
                <w:sz w:val="20"/>
                <w:szCs w:val="20"/>
                <w:lang w:val="es-ES"/>
              </w:rPr>
            </w:pPr>
            <w:r w:rsidRPr="00DA4936">
              <w:rPr>
                <w:i/>
                <w:iCs/>
                <w:sz w:val="20"/>
                <w:szCs w:val="20"/>
                <w:lang w:val="es-ES"/>
              </w:rPr>
              <w:t>Optativa</w:t>
            </w:r>
          </w:p>
        </w:tc>
      </w:tr>
      <w:tr w:rsidR="001E0695" w:rsidRPr="00DA4936">
        <w:trPr>
          <w:trHeight w:val="301"/>
        </w:trPr>
        <w:tc>
          <w:tcPr>
            <w:tcW w:w="3652" w:type="dxa"/>
            <w:gridSpan w:val="2"/>
            <w:shd w:val="pct5" w:color="auto" w:fill="auto"/>
            <w:tcMar>
              <w:top w:w="85" w:type="dxa"/>
              <w:bottom w:w="85" w:type="dxa"/>
            </w:tcMar>
          </w:tcPr>
          <w:p w:rsidR="001E0695" w:rsidRPr="00DA4936" w:rsidRDefault="001E0695" w:rsidP="003E4C6A">
            <w:pPr>
              <w:autoSpaceDE w:val="0"/>
              <w:autoSpaceDN w:val="0"/>
              <w:adjustRightInd w:val="0"/>
              <w:ind w:left="5" w:hanging="5"/>
              <w:rPr>
                <w:b/>
                <w:bCs/>
                <w:sz w:val="20"/>
                <w:szCs w:val="20"/>
                <w:lang w:val="es-ES"/>
              </w:rPr>
            </w:pPr>
            <w:r w:rsidRPr="00DA4936">
              <w:rPr>
                <w:b/>
                <w:bCs/>
                <w:sz w:val="20"/>
                <w:szCs w:val="20"/>
                <w:lang w:val="es-ES"/>
              </w:rPr>
              <w:t>Profesor coordinador/responsable</w:t>
            </w:r>
          </w:p>
        </w:tc>
        <w:tc>
          <w:tcPr>
            <w:tcW w:w="6362" w:type="dxa"/>
            <w:shd w:val="pct5" w:color="auto" w:fill="auto"/>
          </w:tcPr>
          <w:p w:rsidR="001E0695" w:rsidRPr="00E7264F" w:rsidRDefault="001E0695" w:rsidP="00001DBD">
            <w:pPr>
              <w:autoSpaceDE w:val="0"/>
              <w:autoSpaceDN w:val="0"/>
              <w:adjustRightInd w:val="0"/>
              <w:ind w:left="5" w:hanging="5"/>
              <w:rPr>
                <w:b/>
                <w:bCs/>
                <w:sz w:val="20"/>
                <w:szCs w:val="20"/>
                <w:lang w:val="es-ES"/>
              </w:rPr>
            </w:pPr>
            <w:r w:rsidRPr="00E7264F">
              <w:rPr>
                <w:b/>
                <w:bCs/>
                <w:sz w:val="20"/>
                <w:szCs w:val="20"/>
                <w:lang w:val="es-ES"/>
              </w:rPr>
              <w:t>Eulalia Sánchez</w:t>
            </w:r>
          </w:p>
        </w:tc>
      </w:tr>
      <w:tr w:rsidR="001E0695" w:rsidRPr="00DA4936">
        <w:trPr>
          <w:trHeight w:val="301"/>
        </w:trPr>
        <w:tc>
          <w:tcPr>
            <w:tcW w:w="3652" w:type="dxa"/>
            <w:gridSpan w:val="2"/>
            <w:shd w:val="pct5" w:color="auto" w:fill="auto"/>
            <w:tcMar>
              <w:top w:w="85" w:type="dxa"/>
              <w:bottom w:w="85" w:type="dxa"/>
            </w:tcMar>
          </w:tcPr>
          <w:p w:rsidR="001E0695" w:rsidRPr="00DA4936" w:rsidRDefault="001E0695" w:rsidP="003E4C6A">
            <w:pPr>
              <w:autoSpaceDE w:val="0"/>
              <w:autoSpaceDN w:val="0"/>
              <w:adjustRightInd w:val="0"/>
              <w:ind w:left="5" w:hanging="5"/>
              <w:rPr>
                <w:b/>
                <w:bCs/>
                <w:sz w:val="20"/>
                <w:szCs w:val="20"/>
                <w:lang w:val="es-ES"/>
              </w:rPr>
            </w:pPr>
            <w:r w:rsidRPr="00DA4936">
              <w:rPr>
                <w:b/>
                <w:bCs/>
                <w:sz w:val="20"/>
                <w:szCs w:val="20"/>
                <w:lang w:val="es-ES"/>
              </w:rPr>
              <w:t>Otro profesorado</w:t>
            </w:r>
          </w:p>
        </w:tc>
        <w:tc>
          <w:tcPr>
            <w:tcW w:w="6362" w:type="dxa"/>
            <w:shd w:val="pct5" w:color="auto" w:fill="auto"/>
          </w:tcPr>
          <w:p w:rsidR="001E0695" w:rsidRPr="00E7264F" w:rsidRDefault="001E0695" w:rsidP="004A14F1">
            <w:pPr>
              <w:autoSpaceDE w:val="0"/>
              <w:autoSpaceDN w:val="0"/>
              <w:adjustRightInd w:val="0"/>
              <w:spacing w:line="276" w:lineRule="auto"/>
              <w:ind w:left="5" w:hanging="5"/>
              <w:rPr>
                <w:b/>
                <w:bCs/>
                <w:i/>
                <w:iCs/>
                <w:sz w:val="20"/>
                <w:szCs w:val="20"/>
                <w:lang w:val="es-ES"/>
              </w:rPr>
            </w:pPr>
            <w:r w:rsidRPr="00E7264F">
              <w:rPr>
                <w:b/>
                <w:bCs/>
                <w:i/>
                <w:iCs/>
                <w:sz w:val="20"/>
                <w:szCs w:val="20"/>
                <w:lang w:val="es-ES"/>
              </w:rPr>
              <w:t>Núria Tomás</w:t>
            </w:r>
          </w:p>
          <w:p w:rsidR="004A14F1" w:rsidRDefault="001E0695" w:rsidP="004A14F1">
            <w:pPr>
              <w:autoSpaceDE w:val="0"/>
              <w:autoSpaceDN w:val="0"/>
              <w:adjustRightInd w:val="0"/>
              <w:spacing w:line="276" w:lineRule="auto"/>
              <w:ind w:left="0" w:firstLine="0"/>
              <w:rPr>
                <w:b/>
                <w:bCs/>
                <w:i/>
                <w:iCs/>
                <w:sz w:val="20"/>
                <w:szCs w:val="20"/>
                <w:lang w:val="es-ES"/>
              </w:rPr>
            </w:pPr>
            <w:r w:rsidRPr="00E7264F">
              <w:rPr>
                <w:b/>
                <w:bCs/>
                <w:i/>
                <w:iCs/>
                <w:sz w:val="20"/>
                <w:szCs w:val="20"/>
                <w:lang w:val="es-ES"/>
              </w:rPr>
              <w:t xml:space="preserve">Marta </w:t>
            </w:r>
            <w:proofErr w:type="spellStart"/>
            <w:r w:rsidRPr="00E7264F">
              <w:rPr>
                <w:b/>
                <w:bCs/>
                <w:i/>
                <w:iCs/>
                <w:sz w:val="20"/>
                <w:szCs w:val="20"/>
                <w:lang w:val="es-ES"/>
              </w:rPr>
              <w:t>Lupón</w:t>
            </w:r>
            <w:proofErr w:type="spellEnd"/>
          </w:p>
          <w:p w:rsidR="00492F32" w:rsidRPr="00D206AD" w:rsidRDefault="00CD2E16" w:rsidP="004A14F1">
            <w:pPr>
              <w:autoSpaceDE w:val="0"/>
              <w:autoSpaceDN w:val="0"/>
              <w:adjustRightInd w:val="0"/>
              <w:spacing w:line="276" w:lineRule="auto"/>
              <w:ind w:left="0" w:firstLine="0"/>
              <w:rPr>
                <w:b/>
                <w:bCs/>
                <w:iCs/>
                <w:color w:val="000000" w:themeColor="text1"/>
                <w:sz w:val="20"/>
                <w:szCs w:val="20"/>
                <w:lang w:val="es-ES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es-ES"/>
              </w:rPr>
              <w:t xml:space="preserve">Joan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  <w:lang w:val="es-ES"/>
              </w:rPr>
              <w:t>Gispets</w:t>
            </w:r>
            <w:proofErr w:type="spellEnd"/>
          </w:p>
        </w:tc>
      </w:tr>
      <w:tr w:rsidR="001E0695" w:rsidRPr="00DA4936">
        <w:trPr>
          <w:trHeight w:val="301"/>
        </w:trPr>
        <w:tc>
          <w:tcPr>
            <w:tcW w:w="10014" w:type="dxa"/>
            <w:gridSpan w:val="3"/>
            <w:shd w:val="pct5" w:color="auto" w:fill="auto"/>
            <w:tcMar>
              <w:top w:w="85" w:type="dxa"/>
              <w:bottom w:w="85" w:type="dxa"/>
            </w:tcMar>
          </w:tcPr>
          <w:p w:rsidR="001E0695" w:rsidRPr="00DA4936" w:rsidRDefault="001E0695" w:rsidP="0034250F">
            <w:pPr>
              <w:autoSpaceDE w:val="0"/>
              <w:autoSpaceDN w:val="0"/>
              <w:adjustRightInd w:val="0"/>
              <w:ind w:left="142" w:hanging="5"/>
              <w:jc w:val="both"/>
              <w:rPr>
                <w:b/>
                <w:bCs/>
                <w:sz w:val="20"/>
                <w:szCs w:val="20"/>
                <w:lang w:val="es-ES"/>
              </w:rPr>
            </w:pPr>
            <w:r w:rsidRPr="00DA4936">
              <w:rPr>
                <w:b/>
                <w:bCs/>
                <w:sz w:val="20"/>
                <w:szCs w:val="20"/>
                <w:lang w:val="es-ES"/>
              </w:rPr>
              <w:t>Competencias y resultados del aprendizaje que el estudiante adquiere con la materia</w:t>
            </w:r>
          </w:p>
        </w:tc>
      </w:tr>
      <w:tr w:rsidR="001E0695" w:rsidRPr="00DA4936">
        <w:trPr>
          <w:trHeight w:val="2944"/>
        </w:trPr>
        <w:tc>
          <w:tcPr>
            <w:tcW w:w="10014" w:type="dxa"/>
            <w:gridSpan w:val="3"/>
            <w:shd w:val="pct5" w:color="auto" w:fill="auto"/>
            <w:tcMar>
              <w:top w:w="85" w:type="dxa"/>
              <w:bottom w:w="85" w:type="dxa"/>
            </w:tcMar>
          </w:tcPr>
          <w:p w:rsidR="001E0695" w:rsidRPr="00C527AD" w:rsidRDefault="001E0695" w:rsidP="0034250F">
            <w:pPr>
              <w:autoSpaceDE w:val="0"/>
              <w:autoSpaceDN w:val="0"/>
              <w:adjustRightInd w:val="0"/>
              <w:ind w:left="0" w:firstLine="0"/>
              <w:jc w:val="both"/>
              <w:rPr>
                <w:sz w:val="20"/>
                <w:szCs w:val="20"/>
                <w:u w:val="single"/>
                <w:lang w:val="es-ES"/>
              </w:rPr>
            </w:pPr>
          </w:p>
          <w:p w:rsidR="001E0695" w:rsidRPr="00C527AD" w:rsidRDefault="001E0695" w:rsidP="003E4C6A">
            <w:pPr>
              <w:autoSpaceDE w:val="0"/>
              <w:autoSpaceDN w:val="0"/>
              <w:adjustRightInd w:val="0"/>
              <w:ind w:left="0" w:firstLine="0"/>
              <w:jc w:val="both"/>
              <w:rPr>
                <w:sz w:val="20"/>
                <w:szCs w:val="20"/>
                <w:lang w:val="es-ES"/>
              </w:rPr>
            </w:pPr>
            <w:r w:rsidRPr="00C527AD">
              <w:rPr>
                <w:sz w:val="20"/>
                <w:szCs w:val="20"/>
                <w:highlight w:val="yellow"/>
                <w:u w:val="single"/>
                <w:lang w:val="es-ES"/>
              </w:rPr>
              <w:t>Competencias específicas:</w:t>
            </w:r>
            <w:r w:rsidRPr="00C527AD">
              <w:rPr>
                <w:sz w:val="20"/>
                <w:szCs w:val="20"/>
                <w:lang w:val="es-ES"/>
              </w:rPr>
              <w:t xml:space="preserve"> (</w:t>
            </w:r>
            <w:proofErr w:type="spellStart"/>
            <w:r w:rsidRPr="00C527AD">
              <w:rPr>
                <w:sz w:val="20"/>
                <w:szCs w:val="20"/>
                <w:lang w:val="es-ES"/>
              </w:rPr>
              <w:t>objectius</w:t>
            </w:r>
            <w:proofErr w:type="spellEnd"/>
            <w:r w:rsidRPr="00C527AD">
              <w:rPr>
                <w:sz w:val="20"/>
                <w:szCs w:val="20"/>
                <w:lang w:val="es-ES"/>
              </w:rPr>
              <w:t>)</w:t>
            </w:r>
          </w:p>
          <w:p w:rsidR="001E0695" w:rsidRPr="00E7264F" w:rsidRDefault="001E0695" w:rsidP="003E4C6A">
            <w:pPr>
              <w:autoSpaceDE w:val="0"/>
              <w:autoSpaceDN w:val="0"/>
              <w:adjustRightInd w:val="0"/>
              <w:ind w:left="0" w:firstLine="0"/>
              <w:jc w:val="both"/>
              <w:rPr>
                <w:sz w:val="20"/>
                <w:szCs w:val="20"/>
                <w:lang w:val="es-ES"/>
              </w:rPr>
            </w:pPr>
            <w:r w:rsidRPr="00E7264F">
              <w:rPr>
                <w:sz w:val="20"/>
                <w:szCs w:val="20"/>
              </w:rPr>
              <w:t>Correspon als següents objectius del bloc d’ampliació d’optometria i contactologia definits en el verifica</w:t>
            </w:r>
          </w:p>
          <w:p w:rsidR="001E0695" w:rsidRPr="00E7264F" w:rsidRDefault="001E0695" w:rsidP="009108BB">
            <w:pPr>
              <w:tabs>
                <w:tab w:val="left" w:pos="360"/>
              </w:tabs>
              <w:ind w:left="0" w:firstLine="0"/>
              <w:rPr>
                <w:sz w:val="20"/>
                <w:szCs w:val="20"/>
              </w:rPr>
            </w:pPr>
            <w:r w:rsidRPr="00E7264F">
              <w:rPr>
                <w:sz w:val="20"/>
                <w:szCs w:val="20"/>
              </w:rPr>
              <w:t xml:space="preserve">1.Realizar </w:t>
            </w:r>
            <w:proofErr w:type="spellStart"/>
            <w:r w:rsidRPr="00E7264F">
              <w:rPr>
                <w:sz w:val="20"/>
                <w:szCs w:val="20"/>
              </w:rPr>
              <w:t>actividades</w:t>
            </w:r>
            <w:proofErr w:type="spellEnd"/>
            <w:r w:rsidRPr="00E7264F">
              <w:rPr>
                <w:sz w:val="20"/>
                <w:szCs w:val="20"/>
              </w:rPr>
              <w:t xml:space="preserve"> </w:t>
            </w:r>
            <w:proofErr w:type="spellStart"/>
            <w:r w:rsidRPr="00E7264F">
              <w:rPr>
                <w:sz w:val="20"/>
                <w:szCs w:val="20"/>
              </w:rPr>
              <w:t>clínicas</w:t>
            </w:r>
            <w:proofErr w:type="spellEnd"/>
            <w:r w:rsidRPr="00E7264F">
              <w:rPr>
                <w:sz w:val="20"/>
                <w:szCs w:val="20"/>
              </w:rPr>
              <w:t xml:space="preserve"> </w:t>
            </w:r>
            <w:proofErr w:type="spellStart"/>
            <w:r w:rsidRPr="00E7264F">
              <w:rPr>
                <w:sz w:val="20"/>
                <w:szCs w:val="20"/>
              </w:rPr>
              <w:t>relacionadas</w:t>
            </w:r>
            <w:proofErr w:type="spellEnd"/>
            <w:r w:rsidRPr="00E7264F">
              <w:rPr>
                <w:sz w:val="20"/>
                <w:szCs w:val="20"/>
              </w:rPr>
              <w:t xml:space="preserve"> con la </w:t>
            </w:r>
            <w:proofErr w:type="spellStart"/>
            <w:r w:rsidRPr="00E7264F">
              <w:rPr>
                <w:sz w:val="20"/>
                <w:szCs w:val="20"/>
              </w:rPr>
              <w:t>refracción</w:t>
            </w:r>
            <w:proofErr w:type="spellEnd"/>
            <w:r w:rsidRPr="00E7264F">
              <w:rPr>
                <w:sz w:val="20"/>
                <w:szCs w:val="20"/>
              </w:rPr>
              <w:t xml:space="preserve">, </w:t>
            </w:r>
            <w:proofErr w:type="spellStart"/>
            <w:r w:rsidRPr="00E7264F">
              <w:rPr>
                <w:sz w:val="20"/>
                <w:szCs w:val="20"/>
              </w:rPr>
              <w:t>exploración</w:t>
            </w:r>
            <w:proofErr w:type="spellEnd"/>
            <w:r w:rsidRPr="00E7264F">
              <w:rPr>
                <w:sz w:val="20"/>
                <w:szCs w:val="20"/>
              </w:rPr>
              <w:t xml:space="preserve"> visual, </w:t>
            </w:r>
            <w:proofErr w:type="spellStart"/>
            <w:r w:rsidRPr="00E7264F">
              <w:rPr>
                <w:sz w:val="20"/>
                <w:szCs w:val="20"/>
              </w:rPr>
              <w:t>adaptación</w:t>
            </w:r>
            <w:proofErr w:type="spellEnd"/>
            <w:r w:rsidRPr="00E7264F">
              <w:rPr>
                <w:sz w:val="20"/>
                <w:szCs w:val="20"/>
              </w:rPr>
              <w:t xml:space="preserve"> de lentes de contacto, </w:t>
            </w:r>
            <w:proofErr w:type="spellStart"/>
            <w:r w:rsidRPr="00E7264F">
              <w:rPr>
                <w:sz w:val="20"/>
                <w:szCs w:val="20"/>
              </w:rPr>
              <w:t>entrenamiento</w:t>
            </w:r>
            <w:proofErr w:type="spellEnd"/>
            <w:r w:rsidRPr="00E7264F">
              <w:rPr>
                <w:sz w:val="20"/>
                <w:szCs w:val="20"/>
              </w:rPr>
              <w:t xml:space="preserve"> visual y </w:t>
            </w:r>
            <w:proofErr w:type="spellStart"/>
            <w:r w:rsidRPr="00E7264F">
              <w:rPr>
                <w:sz w:val="20"/>
                <w:szCs w:val="20"/>
              </w:rPr>
              <w:t>baja</w:t>
            </w:r>
            <w:proofErr w:type="spellEnd"/>
            <w:r w:rsidRPr="00E7264F">
              <w:rPr>
                <w:sz w:val="20"/>
                <w:szCs w:val="20"/>
              </w:rPr>
              <w:t xml:space="preserve"> </w:t>
            </w:r>
            <w:proofErr w:type="spellStart"/>
            <w:r w:rsidRPr="00E7264F">
              <w:rPr>
                <w:sz w:val="20"/>
                <w:szCs w:val="20"/>
              </w:rPr>
              <w:t>visión</w:t>
            </w:r>
            <w:proofErr w:type="spellEnd"/>
            <w:r w:rsidRPr="00E7264F">
              <w:rPr>
                <w:sz w:val="20"/>
                <w:szCs w:val="20"/>
              </w:rPr>
              <w:t xml:space="preserve">.  </w:t>
            </w:r>
          </w:p>
          <w:p w:rsidR="001E0695" w:rsidRPr="00E7264F" w:rsidRDefault="001E0695" w:rsidP="009108BB">
            <w:pPr>
              <w:tabs>
                <w:tab w:val="left" w:pos="360"/>
              </w:tabs>
              <w:spacing w:line="240" w:lineRule="auto"/>
              <w:ind w:left="0" w:firstLine="0"/>
              <w:rPr>
                <w:sz w:val="20"/>
                <w:szCs w:val="20"/>
              </w:rPr>
            </w:pPr>
            <w:r w:rsidRPr="00E7264F">
              <w:rPr>
                <w:sz w:val="20"/>
                <w:szCs w:val="20"/>
              </w:rPr>
              <w:t>2 .</w:t>
            </w:r>
            <w:proofErr w:type="spellStart"/>
            <w:r w:rsidRPr="00E7264F">
              <w:rPr>
                <w:sz w:val="20"/>
                <w:szCs w:val="20"/>
              </w:rPr>
              <w:t>Conocer</w:t>
            </w:r>
            <w:proofErr w:type="spellEnd"/>
            <w:r w:rsidRPr="00E7264F">
              <w:rPr>
                <w:sz w:val="20"/>
                <w:szCs w:val="20"/>
              </w:rPr>
              <w:t xml:space="preserve"> los </w:t>
            </w:r>
            <w:proofErr w:type="spellStart"/>
            <w:r w:rsidRPr="00E7264F">
              <w:rPr>
                <w:sz w:val="20"/>
                <w:szCs w:val="20"/>
              </w:rPr>
              <w:t>diferentes</w:t>
            </w:r>
            <w:proofErr w:type="spellEnd"/>
            <w:r w:rsidRPr="00E7264F">
              <w:rPr>
                <w:sz w:val="20"/>
                <w:szCs w:val="20"/>
              </w:rPr>
              <w:t xml:space="preserve"> </w:t>
            </w:r>
            <w:proofErr w:type="spellStart"/>
            <w:r w:rsidRPr="00E7264F">
              <w:rPr>
                <w:sz w:val="20"/>
                <w:szCs w:val="20"/>
              </w:rPr>
              <w:t>protocolos</w:t>
            </w:r>
            <w:proofErr w:type="spellEnd"/>
            <w:r w:rsidRPr="00E7264F">
              <w:rPr>
                <w:sz w:val="20"/>
                <w:szCs w:val="20"/>
              </w:rPr>
              <w:t xml:space="preserve"> de </w:t>
            </w:r>
            <w:proofErr w:type="spellStart"/>
            <w:r w:rsidRPr="00E7264F">
              <w:rPr>
                <w:sz w:val="20"/>
                <w:szCs w:val="20"/>
              </w:rPr>
              <w:t>actuación</w:t>
            </w:r>
            <w:proofErr w:type="spellEnd"/>
            <w:r w:rsidRPr="00E7264F">
              <w:rPr>
                <w:sz w:val="20"/>
                <w:szCs w:val="20"/>
              </w:rPr>
              <w:t xml:space="preserve"> en </w:t>
            </w:r>
            <w:proofErr w:type="spellStart"/>
            <w:r w:rsidRPr="00E7264F">
              <w:rPr>
                <w:sz w:val="20"/>
                <w:szCs w:val="20"/>
              </w:rPr>
              <w:t>función</w:t>
            </w:r>
            <w:proofErr w:type="spellEnd"/>
            <w:r w:rsidRPr="00E7264F">
              <w:rPr>
                <w:sz w:val="20"/>
                <w:szCs w:val="20"/>
              </w:rPr>
              <w:t xml:space="preserve"> del </w:t>
            </w:r>
            <w:proofErr w:type="spellStart"/>
            <w:r w:rsidRPr="00E7264F">
              <w:rPr>
                <w:sz w:val="20"/>
                <w:szCs w:val="20"/>
              </w:rPr>
              <w:t>paciente</w:t>
            </w:r>
            <w:proofErr w:type="spellEnd"/>
            <w:r w:rsidRPr="00E7264F">
              <w:rPr>
                <w:sz w:val="20"/>
                <w:szCs w:val="20"/>
              </w:rPr>
              <w:t xml:space="preserve">. </w:t>
            </w:r>
          </w:p>
          <w:p w:rsidR="001E0695" w:rsidRPr="00E7264F" w:rsidRDefault="001E0695" w:rsidP="009108BB">
            <w:pPr>
              <w:tabs>
                <w:tab w:val="left" w:pos="360"/>
              </w:tabs>
              <w:spacing w:line="240" w:lineRule="auto"/>
              <w:ind w:left="0" w:firstLine="0"/>
              <w:rPr>
                <w:sz w:val="20"/>
                <w:szCs w:val="20"/>
              </w:rPr>
            </w:pPr>
            <w:r w:rsidRPr="00E7264F">
              <w:rPr>
                <w:sz w:val="20"/>
                <w:szCs w:val="20"/>
              </w:rPr>
              <w:t xml:space="preserve">3 .Seleccionar y aplicar </w:t>
            </w:r>
            <w:proofErr w:type="spellStart"/>
            <w:r w:rsidRPr="00E7264F">
              <w:rPr>
                <w:sz w:val="20"/>
                <w:szCs w:val="20"/>
              </w:rPr>
              <w:t>correctamente</w:t>
            </w:r>
            <w:proofErr w:type="spellEnd"/>
            <w:r w:rsidRPr="00E7264F">
              <w:rPr>
                <w:sz w:val="20"/>
                <w:szCs w:val="20"/>
              </w:rPr>
              <w:t xml:space="preserve"> en cada caso </w:t>
            </w:r>
            <w:proofErr w:type="spellStart"/>
            <w:r w:rsidRPr="00E7264F">
              <w:rPr>
                <w:sz w:val="20"/>
                <w:szCs w:val="20"/>
              </w:rPr>
              <w:t>todas</w:t>
            </w:r>
            <w:proofErr w:type="spellEnd"/>
            <w:r w:rsidRPr="00E7264F">
              <w:rPr>
                <w:sz w:val="20"/>
                <w:szCs w:val="20"/>
              </w:rPr>
              <w:t xml:space="preserve"> las </w:t>
            </w:r>
            <w:proofErr w:type="spellStart"/>
            <w:r w:rsidRPr="00E7264F">
              <w:rPr>
                <w:sz w:val="20"/>
                <w:szCs w:val="20"/>
              </w:rPr>
              <w:t>destrezas</w:t>
            </w:r>
            <w:proofErr w:type="spellEnd"/>
            <w:r w:rsidRPr="00E7264F">
              <w:rPr>
                <w:sz w:val="20"/>
                <w:szCs w:val="20"/>
              </w:rPr>
              <w:t xml:space="preserve">, </w:t>
            </w:r>
            <w:proofErr w:type="spellStart"/>
            <w:r w:rsidRPr="00E7264F">
              <w:rPr>
                <w:sz w:val="20"/>
                <w:szCs w:val="20"/>
              </w:rPr>
              <w:t>habilidades</w:t>
            </w:r>
            <w:proofErr w:type="spellEnd"/>
            <w:r w:rsidRPr="00E7264F">
              <w:rPr>
                <w:sz w:val="20"/>
                <w:szCs w:val="20"/>
              </w:rPr>
              <w:t xml:space="preserve"> y </w:t>
            </w:r>
            <w:proofErr w:type="spellStart"/>
            <w:r w:rsidRPr="00E7264F">
              <w:rPr>
                <w:sz w:val="20"/>
                <w:szCs w:val="20"/>
              </w:rPr>
              <w:t>competencias</w:t>
            </w:r>
            <w:proofErr w:type="spellEnd"/>
            <w:r w:rsidRPr="00E7264F">
              <w:rPr>
                <w:sz w:val="20"/>
                <w:szCs w:val="20"/>
              </w:rPr>
              <w:t xml:space="preserve"> </w:t>
            </w:r>
            <w:proofErr w:type="spellStart"/>
            <w:r w:rsidRPr="00E7264F">
              <w:rPr>
                <w:sz w:val="20"/>
                <w:szCs w:val="20"/>
              </w:rPr>
              <w:t>adquiridas</w:t>
            </w:r>
            <w:proofErr w:type="spellEnd"/>
            <w:r w:rsidRPr="00E7264F">
              <w:rPr>
                <w:sz w:val="20"/>
                <w:szCs w:val="20"/>
              </w:rPr>
              <w:t xml:space="preserve"> en </w:t>
            </w:r>
            <w:proofErr w:type="spellStart"/>
            <w:r w:rsidRPr="00E7264F">
              <w:rPr>
                <w:sz w:val="20"/>
                <w:szCs w:val="20"/>
              </w:rPr>
              <w:t>Optometría</w:t>
            </w:r>
            <w:proofErr w:type="spellEnd"/>
            <w:r w:rsidRPr="00E7264F">
              <w:rPr>
                <w:sz w:val="20"/>
                <w:szCs w:val="20"/>
              </w:rPr>
              <w:t xml:space="preserve">. </w:t>
            </w:r>
          </w:p>
          <w:p w:rsidR="001E0695" w:rsidRPr="00E7264F" w:rsidRDefault="001E0695" w:rsidP="009108BB">
            <w:pPr>
              <w:tabs>
                <w:tab w:val="left" w:pos="360"/>
              </w:tabs>
              <w:spacing w:line="240" w:lineRule="auto"/>
              <w:ind w:left="0" w:firstLine="0"/>
              <w:rPr>
                <w:sz w:val="20"/>
                <w:szCs w:val="20"/>
              </w:rPr>
            </w:pPr>
            <w:r w:rsidRPr="00E7264F">
              <w:rPr>
                <w:sz w:val="20"/>
                <w:szCs w:val="20"/>
              </w:rPr>
              <w:t xml:space="preserve">4.Fomentar la </w:t>
            </w:r>
            <w:proofErr w:type="spellStart"/>
            <w:r w:rsidRPr="00E7264F">
              <w:rPr>
                <w:sz w:val="20"/>
                <w:szCs w:val="20"/>
              </w:rPr>
              <w:t>colaboración</w:t>
            </w:r>
            <w:proofErr w:type="spellEnd"/>
            <w:r w:rsidRPr="00E7264F">
              <w:rPr>
                <w:sz w:val="20"/>
                <w:szCs w:val="20"/>
              </w:rPr>
              <w:t xml:space="preserve"> con </w:t>
            </w:r>
            <w:proofErr w:type="spellStart"/>
            <w:r w:rsidRPr="00E7264F">
              <w:rPr>
                <w:sz w:val="20"/>
                <w:szCs w:val="20"/>
              </w:rPr>
              <w:t>otros</w:t>
            </w:r>
            <w:proofErr w:type="spellEnd"/>
            <w:r w:rsidRPr="00E7264F">
              <w:rPr>
                <w:sz w:val="20"/>
                <w:szCs w:val="20"/>
              </w:rPr>
              <w:t xml:space="preserve"> </w:t>
            </w:r>
            <w:proofErr w:type="spellStart"/>
            <w:r w:rsidRPr="00E7264F">
              <w:rPr>
                <w:sz w:val="20"/>
                <w:szCs w:val="20"/>
              </w:rPr>
              <w:t>profesionales</w:t>
            </w:r>
            <w:proofErr w:type="spellEnd"/>
            <w:r w:rsidRPr="00E7264F">
              <w:rPr>
                <w:sz w:val="20"/>
                <w:szCs w:val="20"/>
              </w:rPr>
              <w:t xml:space="preserve"> </w:t>
            </w:r>
            <w:proofErr w:type="spellStart"/>
            <w:r w:rsidRPr="00E7264F">
              <w:rPr>
                <w:sz w:val="20"/>
                <w:szCs w:val="20"/>
              </w:rPr>
              <w:t>sanitarios</w:t>
            </w:r>
            <w:proofErr w:type="spellEnd"/>
            <w:r w:rsidRPr="00E7264F">
              <w:rPr>
                <w:sz w:val="20"/>
                <w:szCs w:val="20"/>
              </w:rPr>
              <w:t xml:space="preserve">. </w:t>
            </w:r>
          </w:p>
          <w:p w:rsidR="001E0695" w:rsidRPr="00E7264F" w:rsidRDefault="001E0695" w:rsidP="009108BB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sz w:val="20"/>
                <w:szCs w:val="20"/>
              </w:rPr>
            </w:pPr>
            <w:r w:rsidRPr="00E7264F">
              <w:rPr>
                <w:sz w:val="20"/>
                <w:szCs w:val="20"/>
              </w:rPr>
              <w:t xml:space="preserve">6 . </w:t>
            </w:r>
            <w:proofErr w:type="spellStart"/>
            <w:r w:rsidRPr="00E7264F">
              <w:rPr>
                <w:sz w:val="20"/>
                <w:szCs w:val="20"/>
              </w:rPr>
              <w:t>Conocer</w:t>
            </w:r>
            <w:proofErr w:type="spellEnd"/>
            <w:r w:rsidRPr="00E7264F">
              <w:rPr>
                <w:sz w:val="20"/>
                <w:szCs w:val="20"/>
              </w:rPr>
              <w:t xml:space="preserve">, aplicar e interpretar las </w:t>
            </w:r>
            <w:proofErr w:type="spellStart"/>
            <w:r w:rsidRPr="00E7264F">
              <w:rPr>
                <w:sz w:val="20"/>
                <w:szCs w:val="20"/>
              </w:rPr>
              <w:t>pruebas</w:t>
            </w:r>
            <w:proofErr w:type="spellEnd"/>
            <w:r w:rsidRPr="00E7264F">
              <w:rPr>
                <w:sz w:val="20"/>
                <w:szCs w:val="20"/>
              </w:rPr>
              <w:t xml:space="preserve"> </w:t>
            </w:r>
            <w:proofErr w:type="spellStart"/>
            <w:r w:rsidRPr="00E7264F">
              <w:rPr>
                <w:sz w:val="20"/>
                <w:szCs w:val="20"/>
              </w:rPr>
              <w:t>instrumentales</w:t>
            </w:r>
            <w:proofErr w:type="spellEnd"/>
            <w:r w:rsidRPr="00E7264F">
              <w:rPr>
                <w:sz w:val="20"/>
                <w:szCs w:val="20"/>
              </w:rPr>
              <w:t xml:space="preserve"> </w:t>
            </w:r>
            <w:proofErr w:type="spellStart"/>
            <w:r w:rsidRPr="00E7264F">
              <w:rPr>
                <w:sz w:val="20"/>
                <w:szCs w:val="20"/>
              </w:rPr>
              <w:t>relacionadas</w:t>
            </w:r>
            <w:proofErr w:type="spellEnd"/>
            <w:r w:rsidRPr="00E7264F">
              <w:rPr>
                <w:sz w:val="20"/>
                <w:szCs w:val="20"/>
              </w:rPr>
              <w:t xml:space="preserve"> con los </w:t>
            </w:r>
            <w:proofErr w:type="spellStart"/>
            <w:r w:rsidRPr="00E7264F">
              <w:rPr>
                <w:sz w:val="20"/>
                <w:szCs w:val="20"/>
              </w:rPr>
              <w:t>problemas</w:t>
            </w:r>
            <w:proofErr w:type="spellEnd"/>
            <w:r w:rsidRPr="00E7264F">
              <w:rPr>
                <w:sz w:val="20"/>
                <w:szCs w:val="20"/>
              </w:rPr>
              <w:t xml:space="preserve"> de </w:t>
            </w:r>
            <w:proofErr w:type="spellStart"/>
            <w:r w:rsidRPr="00E7264F">
              <w:rPr>
                <w:sz w:val="20"/>
                <w:szCs w:val="20"/>
              </w:rPr>
              <w:t>salud</w:t>
            </w:r>
            <w:proofErr w:type="spellEnd"/>
            <w:r w:rsidRPr="00E7264F">
              <w:rPr>
                <w:sz w:val="20"/>
                <w:szCs w:val="20"/>
              </w:rPr>
              <w:t xml:space="preserve"> visual. </w:t>
            </w:r>
          </w:p>
          <w:p w:rsidR="001E0695" w:rsidRPr="00234FE7" w:rsidRDefault="001E0695" w:rsidP="009108BB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sz w:val="20"/>
                <w:szCs w:val="20"/>
              </w:rPr>
            </w:pPr>
            <w:r w:rsidRPr="00E7264F">
              <w:rPr>
                <w:sz w:val="20"/>
                <w:szCs w:val="20"/>
              </w:rPr>
              <w:t xml:space="preserve">7 . </w:t>
            </w:r>
            <w:proofErr w:type="spellStart"/>
            <w:r w:rsidRPr="00E7264F">
              <w:rPr>
                <w:sz w:val="20"/>
                <w:szCs w:val="20"/>
              </w:rPr>
              <w:t>Conocer</w:t>
            </w:r>
            <w:proofErr w:type="spellEnd"/>
            <w:r w:rsidRPr="00E7264F">
              <w:rPr>
                <w:sz w:val="20"/>
                <w:szCs w:val="20"/>
              </w:rPr>
              <w:t xml:space="preserve"> y aplicar </w:t>
            </w:r>
            <w:proofErr w:type="spellStart"/>
            <w:r w:rsidRPr="00E7264F">
              <w:rPr>
                <w:sz w:val="20"/>
                <w:szCs w:val="20"/>
              </w:rPr>
              <w:t>ayudas</w:t>
            </w:r>
            <w:proofErr w:type="spellEnd"/>
            <w:r w:rsidRPr="00E7264F">
              <w:rPr>
                <w:sz w:val="20"/>
                <w:szCs w:val="20"/>
              </w:rPr>
              <w:t xml:space="preserve"> </w:t>
            </w:r>
            <w:proofErr w:type="spellStart"/>
            <w:r w:rsidRPr="00E7264F">
              <w:rPr>
                <w:sz w:val="20"/>
                <w:szCs w:val="20"/>
              </w:rPr>
              <w:t>ópticas</w:t>
            </w:r>
            <w:proofErr w:type="spellEnd"/>
            <w:r w:rsidRPr="00E7264F">
              <w:rPr>
                <w:sz w:val="20"/>
                <w:szCs w:val="20"/>
              </w:rPr>
              <w:t xml:space="preserve"> y no </w:t>
            </w:r>
            <w:proofErr w:type="spellStart"/>
            <w:r w:rsidRPr="00E7264F">
              <w:rPr>
                <w:sz w:val="20"/>
                <w:szCs w:val="20"/>
              </w:rPr>
              <w:t>ópticas</w:t>
            </w:r>
            <w:proofErr w:type="spellEnd"/>
            <w:r w:rsidRPr="00E7264F">
              <w:rPr>
                <w:sz w:val="20"/>
                <w:szCs w:val="20"/>
              </w:rPr>
              <w:t xml:space="preserve"> para </w:t>
            </w:r>
            <w:proofErr w:type="spellStart"/>
            <w:r w:rsidRPr="00E7264F">
              <w:rPr>
                <w:sz w:val="20"/>
                <w:szCs w:val="20"/>
              </w:rPr>
              <w:t>baja</w:t>
            </w:r>
            <w:proofErr w:type="spellEnd"/>
            <w:r w:rsidRPr="00E7264F">
              <w:rPr>
                <w:sz w:val="20"/>
                <w:szCs w:val="20"/>
              </w:rPr>
              <w:t xml:space="preserve"> </w:t>
            </w:r>
            <w:proofErr w:type="spellStart"/>
            <w:r w:rsidRPr="00234FE7">
              <w:rPr>
                <w:sz w:val="20"/>
                <w:szCs w:val="20"/>
              </w:rPr>
              <w:t>visión</w:t>
            </w:r>
            <w:proofErr w:type="spellEnd"/>
            <w:r w:rsidRPr="00234FE7">
              <w:rPr>
                <w:sz w:val="20"/>
                <w:szCs w:val="20"/>
              </w:rPr>
              <w:t xml:space="preserve">. </w:t>
            </w:r>
          </w:p>
          <w:p w:rsidR="001E0695" w:rsidRPr="00C527AD" w:rsidRDefault="001E0695" w:rsidP="00234FE7">
            <w:pPr>
              <w:autoSpaceDE w:val="0"/>
              <w:autoSpaceDN w:val="0"/>
              <w:adjustRightInd w:val="0"/>
              <w:ind w:left="0" w:firstLine="0"/>
              <w:jc w:val="both"/>
              <w:rPr>
                <w:color w:val="76923C"/>
                <w:sz w:val="20"/>
                <w:szCs w:val="20"/>
              </w:rPr>
            </w:pPr>
            <w:r w:rsidRPr="00234FE7">
              <w:rPr>
                <w:sz w:val="20"/>
                <w:szCs w:val="20"/>
              </w:rPr>
              <w:t xml:space="preserve">9 Fomentar la </w:t>
            </w:r>
            <w:proofErr w:type="spellStart"/>
            <w:r w:rsidRPr="00234FE7">
              <w:rPr>
                <w:sz w:val="20"/>
                <w:szCs w:val="20"/>
              </w:rPr>
              <w:t>colaboración</w:t>
            </w:r>
            <w:proofErr w:type="spellEnd"/>
            <w:r w:rsidRPr="00234FE7">
              <w:rPr>
                <w:sz w:val="20"/>
                <w:szCs w:val="20"/>
              </w:rPr>
              <w:t xml:space="preserve"> con </w:t>
            </w:r>
            <w:proofErr w:type="spellStart"/>
            <w:r w:rsidRPr="00234FE7">
              <w:rPr>
                <w:sz w:val="20"/>
                <w:szCs w:val="20"/>
              </w:rPr>
              <w:t>otros</w:t>
            </w:r>
            <w:proofErr w:type="spellEnd"/>
            <w:r w:rsidRPr="00234FE7">
              <w:rPr>
                <w:sz w:val="20"/>
                <w:szCs w:val="20"/>
              </w:rPr>
              <w:t xml:space="preserve"> </w:t>
            </w:r>
            <w:proofErr w:type="spellStart"/>
            <w:r w:rsidRPr="00234FE7">
              <w:rPr>
                <w:sz w:val="20"/>
                <w:szCs w:val="20"/>
              </w:rPr>
              <w:t>profesionales</w:t>
            </w:r>
            <w:proofErr w:type="spellEnd"/>
            <w:r w:rsidRPr="00234FE7">
              <w:rPr>
                <w:sz w:val="20"/>
                <w:szCs w:val="20"/>
              </w:rPr>
              <w:t xml:space="preserve"> </w:t>
            </w:r>
            <w:proofErr w:type="spellStart"/>
            <w:r w:rsidRPr="00234FE7">
              <w:rPr>
                <w:sz w:val="20"/>
                <w:szCs w:val="20"/>
              </w:rPr>
              <w:t>sanitarios</w:t>
            </w:r>
            <w:proofErr w:type="spellEnd"/>
            <w:r w:rsidRPr="00C527AD">
              <w:rPr>
                <w:color w:val="76923C"/>
                <w:sz w:val="20"/>
                <w:szCs w:val="20"/>
              </w:rPr>
              <w:t>.</w:t>
            </w:r>
          </w:p>
          <w:p w:rsidR="001E0695" w:rsidRPr="00E7264F" w:rsidRDefault="001E0695" w:rsidP="009108BB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sz w:val="20"/>
                <w:szCs w:val="20"/>
              </w:rPr>
            </w:pPr>
          </w:p>
          <w:p w:rsidR="001E0695" w:rsidRPr="006C7D43" w:rsidRDefault="001E0695" w:rsidP="009108BB">
            <w:pPr>
              <w:autoSpaceDE w:val="0"/>
              <w:autoSpaceDN w:val="0"/>
              <w:adjustRightInd w:val="0"/>
              <w:ind w:left="0" w:firstLine="0"/>
              <w:jc w:val="both"/>
              <w:rPr>
                <w:i/>
                <w:iCs/>
                <w:sz w:val="20"/>
                <w:szCs w:val="20"/>
                <w:lang w:val="es-ES"/>
              </w:rPr>
            </w:pPr>
            <w:r w:rsidRPr="00E7264F">
              <w:rPr>
                <w:i/>
                <w:iCs/>
                <w:sz w:val="20"/>
                <w:szCs w:val="20"/>
                <w:lang w:val="es-ES"/>
              </w:rPr>
              <w:t xml:space="preserve">Otras competencias </w:t>
            </w:r>
          </w:p>
          <w:p w:rsidR="001E0695" w:rsidRPr="006C7D43" w:rsidRDefault="001E0695" w:rsidP="00CD472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i/>
                <w:iCs/>
                <w:sz w:val="20"/>
                <w:szCs w:val="20"/>
                <w:lang w:val="es-ES"/>
              </w:rPr>
            </w:pPr>
            <w:r w:rsidRPr="006C7D43">
              <w:rPr>
                <w:i/>
                <w:iCs/>
                <w:sz w:val="20"/>
                <w:szCs w:val="20"/>
                <w:lang w:val="es-ES"/>
              </w:rPr>
              <w:t>Identificar y orientar correctamente a los pacientes de B</w:t>
            </w:r>
            <w:r w:rsidR="00CD2E16">
              <w:rPr>
                <w:i/>
                <w:iCs/>
                <w:sz w:val="20"/>
                <w:szCs w:val="20"/>
                <w:lang w:val="es-ES"/>
              </w:rPr>
              <w:t>V</w:t>
            </w:r>
          </w:p>
          <w:p w:rsidR="004A14F1" w:rsidRPr="004A14F1" w:rsidRDefault="001E0695" w:rsidP="004A14F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i/>
                <w:color w:val="000000" w:themeColor="text1"/>
                <w:sz w:val="20"/>
                <w:szCs w:val="20"/>
                <w:lang w:val="es-ES" w:eastAsia="es-ES"/>
              </w:rPr>
            </w:pPr>
            <w:r w:rsidRPr="006C7D43">
              <w:rPr>
                <w:i/>
                <w:iCs/>
                <w:sz w:val="20"/>
                <w:szCs w:val="20"/>
                <w:lang w:val="es-ES"/>
              </w:rPr>
              <w:t xml:space="preserve">Profundizar en los conocimientos de la clínica optométrica en BV  </w:t>
            </w:r>
            <w:r>
              <w:rPr>
                <w:i/>
                <w:iCs/>
                <w:sz w:val="20"/>
                <w:szCs w:val="20"/>
                <w:lang w:val="es-ES"/>
              </w:rPr>
              <w:t>y su instrumentación</w:t>
            </w:r>
            <w:r w:rsidR="004A14F1" w:rsidRPr="004A14F1">
              <w:rPr>
                <w:rFonts w:asciiTheme="minorHAnsi" w:hAnsiTheme="minorHAnsi" w:cs="Arial"/>
                <w:i/>
                <w:color w:val="000000" w:themeColor="text1"/>
                <w:sz w:val="20"/>
                <w:szCs w:val="20"/>
                <w:lang w:eastAsia="ar-SA"/>
              </w:rPr>
              <w:t xml:space="preserve">Detectar la </w:t>
            </w:r>
            <w:proofErr w:type="spellStart"/>
            <w:r w:rsidR="004A14F1" w:rsidRPr="004A14F1">
              <w:rPr>
                <w:rFonts w:asciiTheme="minorHAnsi" w:hAnsiTheme="minorHAnsi" w:cs="Arial"/>
                <w:i/>
                <w:color w:val="000000" w:themeColor="text1"/>
                <w:sz w:val="20"/>
                <w:szCs w:val="20"/>
                <w:lang w:eastAsia="ar-SA"/>
              </w:rPr>
              <w:t>necesidad</w:t>
            </w:r>
            <w:proofErr w:type="spellEnd"/>
            <w:r w:rsidR="004A14F1" w:rsidRPr="004A14F1">
              <w:rPr>
                <w:rFonts w:asciiTheme="minorHAnsi" w:hAnsiTheme="minorHAnsi" w:cs="Arial"/>
                <w:i/>
                <w:color w:val="000000" w:themeColor="text1"/>
                <w:sz w:val="20"/>
                <w:szCs w:val="20"/>
                <w:lang w:eastAsia="ar-SA"/>
              </w:rPr>
              <w:t xml:space="preserve"> de derivar al </w:t>
            </w:r>
            <w:proofErr w:type="spellStart"/>
            <w:r w:rsidR="004A14F1" w:rsidRPr="004A14F1">
              <w:rPr>
                <w:rFonts w:asciiTheme="minorHAnsi" w:hAnsiTheme="minorHAnsi" w:cs="Arial"/>
                <w:i/>
                <w:color w:val="000000" w:themeColor="text1"/>
                <w:sz w:val="20"/>
                <w:szCs w:val="20"/>
                <w:lang w:eastAsia="ar-SA"/>
              </w:rPr>
              <w:t>paciente</w:t>
            </w:r>
            <w:proofErr w:type="spellEnd"/>
            <w:r w:rsidR="004A14F1" w:rsidRPr="004A14F1">
              <w:rPr>
                <w:rFonts w:asciiTheme="minorHAnsi" w:hAnsiTheme="minorHAnsi" w:cs="Arial"/>
                <w:i/>
                <w:color w:val="000000" w:themeColor="text1"/>
                <w:sz w:val="20"/>
                <w:szCs w:val="20"/>
                <w:lang w:eastAsia="ar-SA"/>
              </w:rPr>
              <w:t xml:space="preserve"> con el informe </w:t>
            </w:r>
            <w:proofErr w:type="spellStart"/>
            <w:r w:rsidR="004A14F1" w:rsidRPr="004A14F1">
              <w:rPr>
                <w:rFonts w:asciiTheme="minorHAnsi" w:hAnsiTheme="minorHAnsi" w:cs="Arial"/>
                <w:i/>
                <w:color w:val="000000" w:themeColor="text1"/>
                <w:sz w:val="20"/>
                <w:szCs w:val="20"/>
                <w:lang w:eastAsia="ar-SA"/>
              </w:rPr>
              <w:t>correspondiente</w:t>
            </w:r>
            <w:proofErr w:type="spellEnd"/>
            <w:r w:rsidR="004A14F1" w:rsidRPr="004A14F1">
              <w:rPr>
                <w:rFonts w:asciiTheme="minorHAnsi" w:hAnsiTheme="minorHAnsi" w:cs="Arial"/>
                <w:i/>
                <w:color w:val="000000" w:themeColor="text1"/>
                <w:sz w:val="20"/>
                <w:szCs w:val="20"/>
                <w:lang w:eastAsia="ar-SA"/>
              </w:rPr>
              <w:t xml:space="preserve"> a los </w:t>
            </w:r>
            <w:proofErr w:type="spellStart"/>
            <w:r w:rsidR="004A14F1" w:rsidRPr="004A14F1">
              <w:rPr>
                <w:rFonts w:asciiTheme="minorHAnsi" w:hAnsiTheme="minorHAnsi" w:cs="Arial"/>
                <w:i/>
                <w:color w:val="000000" w:themeColor="text1"/>
                <w:sz w:val="20"/>
                <w:szCs w:val="20"/>
                <w:lang w:eastAsia="ar-SA"/>
              </w:rPr>
              <w:t>professionales</w:t>
            </w:r>
            <w:proofErr w:type="spellEnd"/>
            <w:r w:rsidR="004A14F1" w:rsidRPr="004A14F1">
              <w:rPr>
                <w:rFonts w:asciiTheme="minorHAnsi" w:hAnsiTheme="minorHAnsi" w:cs="Arial"/>
                <w:i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="004A14F1" w:rsidRPr="004A14F1">
              <w:rPr>
                <w:rFonts w:asciiTheme="minorHAnsi" w:hAnsiTheme="minorHAnsi" w:cs="Arial"/>
                <w:i/>
                <w:color w:val="000000" w:themeColor="text1"/>
                <w:sz w:val="20"/>
                <w:szCs w:val="20"/>
                <w:lang w:eastAsia="ar-SA"/>
              </w:rPr>
              <w:t>adecuados</w:t>
            </w:r>
            <w:proofErr w:type="spellEnd"/>
            <w:r w:rsidR="004A14F1" w:rsidRPr="004A14F1">
              <w:rPr>
                <w:rFonts w:asciiTheme="minorHAnsi" w:hAnsiTheme="minorHAnsi" w:cs="Arial"/>
                <w:i/>
                <w:color w:val="000000" w:themeColor="text1"/>
                <w:sz w:val="20"/>
                <w:szCs w:val="20"/>
                <w:lang w:eastAsia="ar-SA"/>
              </w:rPr>
              <w:t xml:space="preserve"> y ser </w:t>
            </w:r>
            <w:proofErr w:type="spellStart"/>
            <w:r w:rsidR="004A14F1" w:rsidRPr="004A14F1">
              <w:rPr>
                <w:rFonts w:asciiTheme="minorHAnsi" w:hAnsiTheme="minorHAnsi" w:cs="Arial"/>
                <w:i/>
                <w:color w:val="000000" w:themeColor="text1"/>
                <w:sz w:val="20"/>
                <w:szCs w:val="20"/>
                <w:lang w:eastAsia="ar-SA"/>
              </w:rPr>
              <w:t>capaz</w:t>
            </w:r>
            <w:proofErr w:type="spellEnd"/>
            <w:r w:rsidR="004A14F1" w:rsidRPr="004A14F1">
              <w:rPr>
                <w:rFonts w:asciiTheme="minorHAnsi" w:hAnsiTheme="minorHAnsi" w:cs="Arial"/>
                <w:i/>
                <w:color w:val="000000" w:themeColor="text1"/>
                <w:sz w:val="20"/>
                <w:szCs w:val="20"/>
                <w:lang w:eastAsia="ar-SA"/>
              </w:rPr>
              <w:t xml:space="preserve"> de </w:t>
            </w:r>
            <w:proofErr w:type="spellStart"/>
            <w:r w:rsidR="004A14F1" w:rsidRPr="004A14F1">
              <w:rPr>
                <w:rFonts w:asciiTheme="minorHAnsi" w:hAnsiTheme="minorHAnsi" w:cs="Arial"/>
                <w:i/>
                <w:color w:val="000000" w:themeColor="text1"/>
                <w:sz w:val="20"/>
                <w:szCs w:val="20"/>
                <w:lang w:eastAsia="ar-SA"/>
              </w:rPr>
              <w:t>colaborar</w:t>
            </w:r>
            <w:proofErr w:type="spellEnd"/>
            <w:r w:rsidR="004A14F1" w:rsidRPr="004A14F1">
              <w:rPr>
                <w:rFonts w:asciiTheme="minorHAnsi" w:hAnsiTheme="minorHAnsi" w:cs="Arial"/>
                <w:i/>
                <w:color w:val="000000" w:themeColor="text1"/>
                <w:sz w:val="20"/>
                <w:szCs w:val="20"/>
                <w:lang w:eastAsia="ar-SA"/>
              </w:rPr>
              <w:t xml:space="preserve"> con </w:t>
            </w:r>
            <w:proofErr w:type="spellStart"/>
            <w:r w:rsidR="004A14F1" w:rsidRPr="004A14F1">
              <w:rPr>
                <w:rFonts w:asciiTheme="minorHAnsi" w:hAnsiTheme="minorHAnsi" w:cs="Arial"/>
                <w:i/>
                <w:color w:val="000000" w:themeColor="text1"/>
                <w:sz w:val="20"/>
                <w:szCs w:val="20"/>
                <w:lang w:eastAsia="ar-SA"/>
              </w:rPr>
              <w:t>ellos</w:t>
            </w:r>
            <w:proofErr w:type="spellEnd"/>
            <w:r w:rsidR="004A14F1" w:rsidRPr="004A14F1">
              <w:rPr>
                <w:rFonts w:asciiTheme="minorHAnsi" w:hAnsiTheme="minorHAnsi" w:cs="Arial"/>
                <w:i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="004A14F1" w:rsidRPr="004A14F1">
              <w:rPr>
                <w:rFonts w:asciiTheme="minorHAnsi" w:hAnsiTheme="minorHAnsi" w:cs="Arial"/>
                <w:i/>
                <w:color w:val="000000" w:themeColor="text1"/>
                <w:sz w:val="20"/>
                <w:szCs w:val="20"/>
                <w:lang w:eastAsia="ar-SA"/>
              </w:rPr>
              <w:t>manteniendo</w:t>
            </w:r>
            <w:proofErr w:type="spellEnd"/>
            <w:r w:rsidR="004A14F1" w:rsidRPr="004A14F1">
              <w:rPr>
                <w:rFonts w:asciiTheme="minorHAnsi" w:hAnsiTheme="minorHAnsi" w:cs="Arial"/>
                <w:i/>
                <w:color w:val="000000" w:themeColor="text1"/>
                <w:sz w:val="20"/>
                <w:szCs w:val="20"/>
                <w:lang w:eastAsia="ar-SA"/>
              </w:rPr>
              <w:t xml:space="preserve"> el </w:t>
            </w:r>
            <w:proofErr w:type="spellStart"/>
            <w:r w:rsidR="004A14F1" w:rsidRPr="004A14F1">
              <w:rPr>
                <w:rFonts w:asciiTheme="minorHAnsi" w:hAnsiTheme="minorHAnsi" w:cs="Arial"/>
                <w:i/>
                <w:color w:val="000000" w:themeColor="text1"/>
                <w:sz w:val="20"/>
                <w:szCs w:val="20"/>
                <w:lang w:eastAsia="ar-SA"/>
              </w:rPr>
              <w:t>seguimiento</w:t>
            </w:r>
            <w:proofErr w:type="spellEnd"/>
            <w:r w:rsidR="004A14F1" w:rsidRPr="004A14F1">
              <w:rPr>
                <w:rFonts w:asciiTheme="minorHAnsi" w:hAnsiTheme="minorHAnsi" w:cs="Arial"/>
                <w:i/>
                <w:color w:val="000000" w:themeColor="text1"/>
                <w:sz w:val="20"/>
                <w:szCs w:val="20"/>
                <w:lang w:eastAsia="ar-SA"/>
              </w:rPr>
              <w:t xml:space="preserve"> del </w:t>
            </w:r>
            <w:proofErr w:type="spellStart"/>
            <w:r w:rsidR="004A14F1" w:rsidRPr="004A14F1">
              <w:rPr>
                <w:rFonts w:asciiTheme="minorHAnsi" w:hAnsiTheme="minorHAnsi" w:cs="Arial"/>
                <w:i/>
                <w:color w:val="000000" w:themeColor="text1"/>
                <w:sz w:val="20"/>
                <w:szCs w:val="20"/>
                <w:lang w:eastAsia="ar-SA"/>
              </w:rPr>
              <w:t>paciente</w:t>
            </w:r>
            <w:proofErr w:type="spellEnd"/>
          </w:p>
          <w:p w:rsidR="004A14F1" w:rsidRPr="006C7D43" w:rsidRDefault="004A14F1" w:rsidP="004A14F1">
            <w:pPr>
              <w:autoSpaceDE w:val="0"/>
              <w:autoSpaceDN w:val="0"/>
              <w:adjustRightInd w:val="0"/>
              <w:ind w:left="360" w:firstLine="0"/>
              <w:jc w:val="both"/>
              <w:rPr>
                <w:sz w:val="20"/>
                <w:szCs w:val="20"/>
                <w:lang w:val="es-ES"/>
              </w:rPr>
            </w:pPr>
          </w:p>
          <w:p w:rsidR="001E0695" w:rsidRPr="00C527AD" w:rsidRDefault="001E0695" w:rsidP="00C95B5E">
            <w:pPr>
              <w:autoSpaceDE w:val="0"/>
              <w:autoSpaceDN w:val="0"/>
              <w:adjustRightInd w:val="0"/>
              <w:ind w:left="357"/>
              <w:jc w:val="both"/>
              <w:rPr>
                <w:sz w:val="20"/>
                <w:szCs w:val="20"/>
                <w:lang w:val="es-ES"/>
              </w:rPr>
            </w:pPr>
          </w:p>
          <w:p w:rsidR="001E0695" w:rsidRPr="00C527AD" w:rsidRDefault="001E0695" w:rsidP="0034250F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sz w:val="20"/>
                <w:szCs w:val="20"/>
                <w:lang w:val="es-ES"/>
              </w:rPr>
            </w:pPr>
          </w:p>
          <w:p w:rsidR="001E0695" w:rsidRPr="00E7264F" w:rsidRDefault="001E0695" w:rsidP="0034250F">
            <w:pPr>
              <w:autoSpaceDE w:val="0"/>
              <w:autoSpaceDN w:val="0"/>
              <w:adjustRightInd w:val="0"/>
              <w:ind w:left="357"/>
              <w:jc w:val="both"/>
              <w:rPr>
                <w:sz w:val="20"/>
                <w:szCs w:val="20"/>
                <w:u w:val="single"/>
                <w:lang w:val="es-ES"/>
              </w:rPr>
            </w:pPr>
            <w:r w:rsidRPr="00C527AD">
              <w:rPr>
                <w:sz w:val="20"/>
                <w:szCs w:val="20"/>
                <w:highlight w:val="yellow"/>
                <w:u w:val="single"/>
                <w:lang w:val="es-ES"/>
              </w:rPr>
              <w:t>Resultado del aprendizaje</w:t>
            </w:r>
          </w:p>
          <w:p w:rsidR="001E0695" w:rsidRPr="00E7264F" w:rsidRDefault="001E0695" w:rsidP="0034250F">
            <w:pPr>
              <w:autoSpaceDE w:val="0"/>
              <w:autoSpaceDN w:val="0"/>
              <w:adjustRightInd w:val="0"/>
              <w:ind w:left="357"/>
              <w:jc w:val="both"/>
              <w:rPr>
                <w:sz w:val="20"/>
                <w:szCs w:val="20"/>
                <w:lang w:val="es-ES"/>
              </w:rPr>
            </w:pPr>
            <w:r w:rsidRPr="00E7264F">
              <w:rPr>
                <w:sz w:val="20"/>
                <w:szCs w:val="20"/>
                <w:lang w:val="es-ES"/>
              </w:rPr>
              <w:t>- Al finalizar la asignatura el estudiante será capaz de….</w:t>
            </w:r>
          </w:p>
          <w:p w:rsidR="001E0695" w:rsidRPr="00E7264F" w:rsidRDefault="001E0695" w:rsidP="0034250F">
            <w:pPr>
              <w:autoSpaceDE w:val="0"/>
              <w:autoSpaceDN w:val="0"/>
              <w:adjustRightInd w:val="0"/>
              <w:ind w:left="357"/>
              <w:jc w:val="both"/>
              <w:rPr>
                <w:i/>
                <w:iCs/>
                <w:kern w:val="24"/>
                <w:sz w:val="20"/>
                <w:szCs w:val="20"/>
                <w:lang w:val="es-ES"/>
              </w:rPr>
            </w:pPr>
            <w:r w:rsidRPr="00E7264F">
              <w:rPr>
                <w:sz w:val="20"/>
                <w:szCs w:val="20"/>
                <w:lang w:val="es-ES"/>
              </w:rPr>
              <w:t xml:space="preserve">RA1.- </w:t>
            </w:r>
            <w:r w:rsidR="00D206AD">
              <w:rPr>
                <w:i/>
                <w:iCs/>
                <w:kern w:val="24"/>
                <w:sz w:val="20"/>
                <w:szCs w:val="20"/>
                <w:lang w:val="es-ES"/>
              </w:rPr>
              <w:t>R</w:t>
            </w:r>
            <w:r w:rsidRPr="00E7264F">
              <w:rPr>
                <w:i/>
                <w:iCs/>
                <w:kern w:val="24"/>
                <w:sz w:val="20"/>
                <w:szCs w:val="20"/>
                <w:lang w:val="es-ES"/>
              </w:rPr>
              <w:t>ealizar las técnicas clínicas de examen optométrico específicas de este perfil de pacientes</w:t>
            </w:r>
          </w:p>
          <w:p w:rsidR="001E0695" w:rsidRPr="00E7264F" w:rsidRDefault="001E0695" w:rsidP="0034250F">
            <w:pPr>
              <w:autoSpaceDE w:val="0"/>
              <w:autoSpaceDN w:val="0"/>
              <w:adjustRightInd w:val="0"/>
              <w:ind w:left="357"/>
              <w:jc w:val="both"/>
              <w:rPr>
                <w:i/>
                <w:iCs/>
                <w:kern w:val="24"/>
                <w:sz w:val="20"/>
                <w:szCs w:val="20"/>
                <w:lang w:val="es-ES"/>
              </w:rPr>
            </w:pPr>
            <w:r w:rsidRPr="00E7264F">
              <w:rPr>
                <w:sz w:val="20"/>
                <w:szCs w:val="20"/>
                <w:lang w:val="es-ES"/>
              </w:rPr>
              <w:t>RA2.</w:t>
            </w:r>
            <w:r w:rsidRPr="00E7264F">
              <w:rPr>
                <w:i/>
                <w:iCs/>
                <w:kern w:val="24"/>
                <w:sz w:val="20"/>
                <w:szCs w:val="20"/>
                <w:lang w:val="es-ES"/>
              </w:rPr>
              <w:t xml:space="preserve">- </w:t>
            </w:r>
            <w:r w:rsidR="00492F32">
              <w:rPr>
                <w:i/>
                <w:iCs/>
                <w:kern w:val="24"/>
                <w:sz w:val="20"/>
                <w:szCs w:val="20"/>
                <w:lang w:val="es-ES"/>
              </w:rPr>
              <w:t>C</w:t>
            </w:r>
            <w:r w:rsidRPr="00E7264F">
              <w:rPr>
                <w:i/>
                <w:iCs/>
                <w:kern w:val="24"/>
                <w:sz w:val="20"/>
                <w:szCs w:val="20"/>
                <w:lang w:val="es-ES"/>
              </w:rPr>
              <w:t>onocer y utilizar correctamente las ayudas ópticas y no ópticas específicas para los pacientes de B</w:t>
            </w:r>
            <w:r w:rsidR="00492F32">
              <w:rPr>
                <w:i/>
                <w:iCs/>
                <w:kern w:val="24"/>
                <w:sz w:val="20"/>
                <w:szCs w:val="20"/>
                <w:lang w:val="es-ES"/>
              </w:rPr>
              <w:t>V</w:t>
            </w:r>
          </w:p>
          <w:p w:rsidR="001E0695" w:rsidRPr="00E7264F" w:rsidRDefault="001E0695" w:rsidP="0034250F">
            <w:pPr>
              <w:autoSpaceDE w:val="0"/>
              <w:autoSpaceDN w:val="0"/>
              <w:adjustRightInd w:val="0"/>
              <w:ind w:left="357"/>
              <w:jc w:val="both"/>
              <w:rPr>
                <w:i/>
                <w:iCs/>
                <w:kern w:val="24"/>
                <w:sz w:val="20"/>
                <w:szCs w:val="20"/>
                <w:lang w:val="es-ES"/>
              </w:rPr>
            </w:pPr>
            <w:r w:rsidRPr="00E7264F">
              <w:rPr>
                <w:sz w:val="20"/>
                <w:szCs w:val="20"/>
                <w:lang w:val="es-ES"/>
              </w:rPr>
              <w:t>RA3.</w:t>
            </w:r>
            <w:r w:rsidRPr="00E7264F">
              <w:rPr>
                <w:i/>
                <w:iCs/>
                <w:kern w:val="24"/>
                <w:sz w:val="20"/>
                <w:szCs w:val="20"/>
                <w:lang w:val="es-ES"/>
              </w:rPr>
              <w:t xml:space="preserve">- Controlar los criterios de prescripción </w:t>
            </w:r>
          </w:p>
          <w:p w:rsidR="001E0695" w:rsidRPr="00E7264F" w:rsidRDefault="001E0695" w:rsidP="0034250F">
            <w:pPr>
              <w:autoSpaceDE w:val="0"/>
              <w:autoSpaceDN w:val="0"/>
              <w:adjustRightInd w:val="0"/>
              <w:ind w:left="357"/>
              <w:jc w:val="both"/>
              <w:rPr>
                <w:i/>
                <w:iCs/>
                <w:kern w:val="24"/>
                <w:sz w:val="20"/>
                <w:szCs w:val="20"/>
                <w:lang w:val="es-ES"/>
              </w:rPr>
            </w:pPr>
            <w:r w:rsidRPr="00E7264F">
              <w:rPr>
                <w:sz w:val="20"/>
                <w:szCs w:val="20"/>
                <w:lang w:val="es-ES"/>
              </w:rPr>
              <w:t>RA4.</w:t>
            </w:r>
            <w:r w:rsidRPr="00E7264F">
              <w:rPr>
                <w:i/>
                <w:iCs/>
                <w:kern w:val="24"/>
                <w:sz w:val="20"/>
                <w:szCs w:val="20"/>
                <w:lang w:val="es-ES"/>
              </w:rPr>
              <w:t>- Presentar habilidad en el trato con personas con déficit visual</w:t>
            </w:r>
          </w:p>
          <w:p w:rsidR="001E0695" w:rsidRPr="00E7264F" w:rsidRDefault="001E0695" w:rsidP="0034250F">
            <w:pPr>
              <w:autoSpaceDE w:val="0"/>
              <w:autoSpaceDN w:val="0"/>
              <w:adjustRightInd w:val="0"/>
              <w:ind w:left="357"/>
              <w:jc w:val="both"/>
              <w:rPr>
                <w:i/>
                <w:iCs/>
                <w:kern w:val="24"/>
                <w:sz w:val="20"/>
                <w:szCs w:val="20"/>
                <w:lang w:val="es-ES"/>
              </w:rPr>
            </w:pPr>
            <w:r w:rsidRPr="00E7264F">
              <w:rPr>
                <w:sz w:val="20"/>
                <w:szCs w:val="20"/>
                <w:lang w:val="es-ES"/>
              </w:rPr>
              <w:t>RA5.</w:t>
            </w:r>
            <w:r w:rsidRPr="00E7264F">
              <w:rPr>
                <w:i/>
                <w:iCs/>
                <w:kern w:val="24"/>
                <w:sz w:val="20"/>
                <w:szCs w:val="20"/>
                <w:lang w:val="es-ES"/>
              </w:rPr>
              <w:t xml:space="preserve">- Tener criterio de selección de las diversas ayudas y </w:t>
            </w:r>
            <w:r w:rsidR="00492F32">
              <w:rPr>
                <w:i/>
                <w:iCs/>
                <w:kern w:val="24"/>
                <w:sz w:val="20"/>
                <w:szCs w:val="20"/>
                <w:lang w:val="es-ES"/>
              </w:rPr>
              <w:t xml:space="preserve">opciones </w:t>
            </w:r>
            <w:r w:rsidRPr="00E7264F">
              <w:rPr>
                <w:i/>
                <w:iCs/>
                <w:kern w:val="24"/>
                <w:sz w:val="20"/>
                <w:szCs w:val="20"/>
                <w:lang w:val="es-ES"/>
              </w:rPr>
              <w:t xml:space="preserve">comerciales </w:t>
            </w:r>
          </w:p>
          <w:p w:rsidR="001E0695" w:rsidRPr="00E7264F" w:rsidRDefault="001E0695" w:rsidP="00910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firstLine="0"/>
              <w:rPr>
                <w:sz w:val="20"/>
                <w:szCs w:val="20"/>
                <w:lang w:val="es-ES" w:eastAsia="es-ES"/>
              </w:rPr>
            </w:pPr>
            <w:r>
              <w:rPr>
                <w:sz w:val="20"/>
                <w:szCs w:val="20"/>
                <w:lang w:val="es-ES" w:eastAsia="es-ES"/>
              </w:rPr>
              <w:t xml:space="preserve">RA7.- </w:t>
            </w:r>
            <w:r w:rsidRPr="00E7264F">
              <w:rPr>
                <w:sz w:val="20"/>
                <w:szCs w:val="20"/>
                <w:lang w:val="es-ES" w:eastAsia="es-ES"/>
              </w:rPr>
              <w:t>Conocer los aspectos psicológicos de la discapacidad visual y actuar en consecuencia frente al paciente</w:t>
            </w:r>
          </w:p>
          <w:p w:rsidR="00937292" w:rsidRDefault="001E0695" w:rsidP="00234FE7">
            <w:pPr>
              <w:autoSpaceDE w:val="0"/>
              <w:autoSpaceDN w:val="0"/>
              <w:adjustRightInd w:val="0"/>
              <w:ind w:left="357"/>
              <w:jc w:val="both"/>
              <w:rPr>
                <w:i/>
                <w:iCs/>
                <w:kern w:val="24"/>
                <w:sz w:val="20"/>
                <w:szCs w:val="20"/>
                <w:lang w:val="es-ES"/>
              </w:rPr>
            </w:pPr>
            <w:r w:rsidRPr="00234FE7">
              <w:rPr>
                <w:i/>
                <w:iCs/>
                <w:kern w:val="24"/>
                <w:sz w:val="20"/>
                <w:szCs w:val="20"/>
                <w:lang w:val="es-ES"/>
              </w:rPr>
              <w:t>RA</w:t>
            </w:r>
            <w:r>
              <w:rPr>
                <w:i/>
                <w:iCs/>
                <w:kern w:val="24"/>
                <w:sz w:val="20"/>
                <w:szCs w:val="20"/>
                <w:lang w:val="es-ES"/>
              </w:rPr>
              <w:t>6</w:t>
            </w:r>
            <w:r w:rsidRPr="00234FE7">
              <w:rPr>
                <w:i/>
                <w:iCs/>
                <w:kern w:val="24"/>
                <w:sz w:val="20"/>
                <w:szCs w:val="20"/>
                <w:lang w:val="es-ES"/>
              </w:rPr>
              <w:t xml:space="preserve">.- Determinar, en función de la prescripción, las necesidades visuales o de protección, y las características del </w:t>
            </w:r>
            <w:r w:rsidR="00937292">
              <w:rPr>
                <w:i/>
                <w:iCs/>
                <w:kern w:val="24"/>
                <w:sz w:val="20"/>
                <w:szCs w:val="20"/>
                <w:lang w:val="es-ES"/>
              </w:rPr>
              <w:t xml:space="preserve"> </w:t>
            </w:r>
          </w:p>
          <w:p w:rsidR="001E0695" w:rsidRPr="00234FE7" w:rsidRDefault="00937292" w:rsidP="00234FE7">
            <w:pPr>
              <w:autoSpaceDE w:val="0"/>
              <w:autoSpaceDN w:val="0"/>
              <w:adjustRightInd w:val="0"/>
              <w:ind w:left="357"/>
              <w:jc w:val="both"/>
              <w:rPr>
                <w:i/>
                <w:iCs/>
                <w:kern w:val="24"/>
                <w:sz w:val="20"/>
                <w:szCs w:val="20"/>
                <w:lang w:val="es-ES"/>
              </w:rPr>
            </w:pPr>
            <w:r>
              <w:rPr>
                <w:i/>
                <w:iCs/>
                <w:kern w:val="24"/>
                <w:sz w:val="20"/>
                <w:szCs w:val="20"/>
                <w:lang w:val="es-ES"/>
              </w:rPr>
              <w:t xml:space="preserve">          </w:t>
            </w:r>
            <w:proofErr w:type="gramStart"/>
            <w:r w:rsidR="001E0695" w:rsidRPr="00234FE7">
              <w:rPr>
                <w:i/>
                <w:iCs/>
                <w:kern w:val="24"/>
                <w:sz w:val="20"/>
                <w:szCs w:val="20"/>
                <w:lang w:val="es-ES"/>
              </w:rPr>
              <w:t>paciente</w:t>
            </w:r>
            <w:proofErr w:type="gramEnd"/>
            <w:r w:rsidR="001E0695" w:rsidRPr="00234FE7">
              <w:rPr>
                <w:i/>
                <w:iCs/>
                <w:kern w:val="24"/>
                <w:sz w:val="20"/>
                <w:szCs w:val="20"/>
                <w:lang w:val="es-ES"/>
              </w:rPr>
              <w:t xml:space="preserve">, el tipo de  ayuda óptica más adecuadas. Asesorar y orientar al paciente </w:t>
            </w:r>
            <w:r w:rsidR="00492F32">
              <w:rPr>
                <w:i/>
                <w:iCs/>
                <w:kern w:val="24"/>
                <w:sz w:val="20"/>
                <w:szCs w:val="20"/>
                <w:lang w:val="es-ES"/>
              </w:rPr>
              <w:t xml:space="preserve">para obtener </w:t>
            </w:r>
            <w:r w:rsidR="001E0695" w:rsidRPr="00234FE7">
              <w:rPr>
                <w:i/>
                <w:iCs/>
                <w:kern w:val="24"/>
                <w:sz w:val="20"/>
                <w:szCs w:val="20"/>
                <w:lang w:val="es-ES"/>
              </w:rPr>
              <w:t>la mejor solución.</w:t>
            </w:r>
          </w:p>
          <w:p w:rsidR="001E0695" w:rsidRPr="00234FE7" w:rsidRDefault="001E0695" w:rsidP="00234FE7">
            <w:pPr>
              <w:autoSpaceDE w:val="0"/>
              <w:autoSpaceDN w:val="0"/>
              <w:adjustRightInd w:val="0"/>
              <w:ind w:left="357"/>
              <w:jc w:val="both"/>
              <w:rPr>
                <w:i/>
                <w:iCs/>
                <w:kern w:val="24"/>
                <w:sz w:val="20"/>
                <w:szCs w:val="20"/>
                <w:lang w:val="es-ES"/>
              </w:rPr>
            </w:pPr>
            <w:r>
              <w:rPr>
                <w:i/>
                <w:iCs/>
                <w:kern w:val="24"/>
                <w:sz w:val="20"/>
                <w:szCs w:val="20"/>
                <w:lang w:val="es-ES"/>
              </w:rPr>
              <w:t>RA7</w:t>
            </w:r>
            <w:r w:rsidRPr="00234FE7">
              <w:rPr>
                <w:i/>
                <w:iCs/>
                <w:kern w:val="24"/>
                <w:sz w:val="20"/>
                <w:szCs w:val="20"/>
                <w:lang w:val="es-ES"/>
              </w:rPr>
              <w:t xml:space="preserve">.- Hacer el seguimiento del tratamiento y valorar la satisfacción del </w:t>
            </w:r>
            <w:r w:rsidR="00492F32">
              <w:rPr>
                <w:i/>
                <w:iCs/>
                <w:kern w:val="24"/>
                <w:sz w:val="20"/>
                <w:szCs w:val="20"/>
                <w:lang w:val="es-ES"/>
              </w:rPr>
              <w:t>paciente</w:t>
            </w:r>
            <w:r w:rsidRPr="00234FE7">
              <w:rPr>
                <w:i/>
                <w:iCs/>
                <w:kern w:val="24"/>
                <w:sz w:val="20"/>
                <w:szCs w:val="20"/>
                <w:lang w:val="es-ES"/>
              </w:rPr>
              <w:t>.</w:t>
            </w:r>
          </w:p>
          <w:p w:rsidR="001E0695" w:rsidRPr="00234FE7" w:rsidRDefault="001E0695" w:rsidP="00234FE7">
            <w:pPr>
              <w:autoSpaceDE w:val="0"/>
              <w:autoSpaceDN w:val="0"/>
              <w:adjustRightInd w:val="0"/>
              <w:ind w:left="357"/>
              <w:jc w:val="both"/>
              <w:rPr>
                <w:i/>
                <w:iCs/>
                <w:kern w:val="24"/>
                <w:sz w:val="20"/>
                <w:szCs w:val="20"/>
                <w:lang w:val="es-ES"/>
              </w:rPr>
            </w:pPr>
            <w:r w:rsidRPr="00234FE7">
              <w:rPr>
                <w:i/>
                <w:iCs/>
                <w:kern w:val="24"/>
                <w:sz w:val="20"/>
                <w:szCs w:val="20"/>
                <w:lang w:val="es-ES"/>
              </w:rPr>
              <w:t>RA</w:t>
            </w:r>
            <w:r>
              <w:rPr>
                <w:i/>
                <w:iCs/>
                <w:kern w:val="24"/>
                <w:sz w:val="20"/>
                <w:szCs w:val="20"/>
                <w:lang w:val="es-ES"/>
              </w:rPr>
              <w:t>8</w:t>
            </w:r>
            <w:r w:rsidRPr="00234FE7">
              <w:rPr>
                <w:i/>
                <w:iCs/>
                <w:kern w:val="24"/>
                <w:sz w:val="20"/>
                <w:szCs w:val="20"/>
                <w:lang w:val="es-ES"/>
              </w:rPr>
              <w:t>. Transmitir al paciente la información necesaria para que pueda hacer un buen uso de su sistema compensador.</w:t>
            </w:r>
          </w:p>
          <w:p w:rsidR="001E0695" w:rsidRPr="00234FE7" w:rsidRDefault="001E0695" w:rsidP="00234FE7">
            <w:pPr>
              <w:autoSpaceDE w:val="0"/>
              <w:autoSpaceDN w:val="0"/>
              <w:adjustRightInd w:val="0"/>
              <w:ind w:left="357"/>
              <w:jc w:val="both"/>
              <w:rPr>
                <w:sz w:val="20"/>
                <w:szCs w:val="20"/>
                <w:lang w:val="es-ES" w:eastAsia="es-ES"/>
              </w:rPr>
            </w:pPr>
            <w:r w:rsidRPr="00234FE7">
              <w:rPr>
                <w:i/>
                <w:iCs/>
                <w:kern w:val="24"/>
                <w:sz w:val="20"/>
                <w:szCs w:val="20"/>
                <w:lang w:val="es-ES"/>
              </w:rPr>
              <w:t>RA</w:t>
            </w:r>
            <w:r>
              <w:rPr>
                <w:i/>
                <w:iCs/>
                <w:kern w:val="24"/>
                <w:sz w:val="20"/>
                <w:szCs w:val="20"/>
                <w:lang w:val="es-ES"/>
              </w:rPr>
              <w:t>9</w:t>
            </w:r>
            <w:r w:rsidRPr="00234FE7">
              <w:rPr>
                <w:i/>
                <w:iCs/>
                <w:kern w:val="24"/>
                <w:sz w:val="20"/>
                <w:szCs w:val="20"/>
                <w:lang w:val="es-ES"/>
              </w:rPr>
              <w:t xml:space="preserve">.- Conocer e identificar </w:t>
            </w:r>
            <w:r w:rsidRPr="00234FE7">
              <w:rPr>
                <w:sz w:val="20"/>
                <w:szCs w:val="20"/>
                <w:lang w:val="es-ES" w:eastAsia="es-ES"/>
              </w:rPr>
              <w:t>los aspectos psicológicos de la discapacidad visual y actuar para favorecer el ajuste del paciente a su condición.</w:t>
            </w:r>
          </w:p>
          <w:p w:rsidR="001E0695" w:rsidRPr="00C527AD" w:rsidRDefault="001E0695" w:rsidP="004A14F1">
            <w:pPr>
              <w:pStyle w:val="Pargrafdellista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</w:tbl>
    <w:p w:rsidR="001E0695" w:rsidRPr="00DA4936" w:rsidRDefault="001E0695">
      <w:pPr>
        <w:rPr>
          <w:sz w:val="20"/>
          <w:szCs w:val="20"/>
        </w:rPr>
      </w:pPr>
    </w:p>
    <w:p w:rsidR="001E0695" w:rsidRDefault="001E0695" w:rsidP="00114490">
      <w:pPr>
        <w:autoSpaceDE w:val="0"/>
        <w:autoSpaceDN w:val="0"/>
        <w:adjustRightInd w:val="0"/>
        <w:spacing w:line="240" w:lineRule="auto"/>
        <w:ind w:left="0" w:firstLine="0"/>
        <w:rPr>
          <w:sz w:val="20"/>
          <w:szCs w:val="20"/>
          <w:lang w:eastAsia="ca-ES"/>
        </w:rPr>
      </w:pPr>
      <w:r w:rsidRPr="00DA4936">
        <w:rPr>
          <w:sz w:val="20"/>
          <w:szCs w:val="20"/>
          <w:lang w:eastAsia="ca-ES"/>
        </w:rPr>
        <w:t xml:space="preserve"> </w:t>
      </w:r>
    </w:p>
    <w:p w:rsidR="001E0695" w:rsidRDefault="001E0695" w:rsidP="00114490">
      <w:pPr>
        <w:autoSpaceDE w:val="0"/>
        <w:autoSpaceDN w:val="0"/>
        <w:adjustRightInd w:val="0"/>
        <w:spacing w:line="240" w:lineRule="auto"/>
        <w:ind w:left="0" w:firstLine="0"/>
        <w:rPr>
          <w:sz w:val="20"/>
          <w:szCs w:val="20"/>
          <w:lang w:eastAsia="ca-ES"/>
        </w:rPr>
      </w:pPr>
    </w:p>
    <w:p w:rsidR="001E0695" w:rsidRDefault="001E0695" w:rsidP="00114490">
      <w:pPr>
        <w:autoSpaceDE w:val="0"/>
        <w:autoSpaceDN w:val="0"/>
        <w:adjustRightInd w:val="0"/>
        <w:spacing w:line="240" w:lineRule="auto"/>
        <w:ind w:left="0" w:firstLine="0"/>
        <w:rPr>
          <w:sz w:val="20"/>
          <w:szCs w:val="20"/>
          <w:lang w:eastAsia="ca-ES"/>
        </w:rPr>
      </w:pPr>
    </w:p>
    <w:p w:rsidR="001E0695" w:rsidRDefault="001E0695" w:rsidP="00114490">
      <w:pPr>
        <w:autoSpaceDE w:val="0"/>
        <w:autoSpaceDN w:val="0"/>
        <w:adjustRightInd w:val="0"/>
        <w:spacing w:line="240" w:lineRule="auto"/>
        <w:ind w:left="0" w:firstLine="0"/>
        <w:rPr>
          <w:sz w:val="20"/>
          <w:szCs w:val="20"/>
          <w:lang w:eastAsia="ca-ES"/>
        </w:rPr>
      </w:pPr>
    </w:p>
    <w:p w:rsidR="001E0695" w:rsidRDefault="001E0695" w:rsidP="00114490">
      <w:pPr>
        <w:autoSpaceDE w:val="0"/>
        <w:autoSpaceDN w:val="0"/>
        <w:adjustRightInd w:val="0"/>
        <w:spacing w:line="240" w:lineRule="auto"/>
        <w:ind w:left="0" w:firstLine="0"/>
        <w:rPr>
          <w:sz w:val="20"/>
          <w:szCs w:val="20"/>
          <w:lang w:eastAsia="ca-ES"/>
        </w:rPr>
      </w:pPr>
    </w:p>
    <w:p w:rsidR="001E0695" w:rsidRDefault="001E0695" w:rsidP="00114490">
      <w:pPr>
        <w:autoSpaceDE w:val="0"/>
        <w:autoSpaceDN w:val="0"/>
        <w:adjustRightInd w:val="0"/>
        <w:spacing w:line="240" w:lineRule="auto"/>
        <w:ind w:left="0" w:firstLine="0"/>
        <w:rPr>
          <w:sz w:val="20"/>
          <w:szCs w:val="20"/>
          <w:lang w:eastAsia="ca-ES"/>
        </w:rPr>
      </w:pPr>
    </w:p>
    <w:p w:rsidR="001E0695" w:rsidRDefault="001E0695" w:rsidP="00114490">
      <w:pPr>
        <w:autoSpaceDE w:val="0"/>
        <w:autoSpaceDN w:val="0"/>
        <w:adjustRightInd w:val="0"/>
        <w:spacing w:line="240" w:lineRule="auto"/>
        <w:ind w:left="0" w:firstLine="0"/>
        <w:rPr>
          <w:sz w:val="20"/>
          <w:szCs w:val="20"/>
          <w:lang w:eastAsia="ca-ES"/>
        </w:rPr>
      </w:pPr>
    </w:p>
    <w:p w:rsidR="001E0695" w:rsidRDefault="001E0695" w:rsidP="00114490">
      <w:pPr>
        <w:autoSpaceDE w:val="0"/>
        <w:autoSpaceDN w:val="0"/>
        <w:adjustRightInd w:val="0"/>
        <w:spacing w:line="240" w:lineRule="auto"/>
        <w:ind w:left="0" w:firstLine="0"/>
        <w:rPr>
          <w:sz w:val="20"/>
          <w:szCs w:val="20"/>
          <w:lang w:eastAsia="ca-ES"/>
        </w:rPr>
      </w:pPr>
    </w:p>
    <w:p w:rsidR="001E0695" w:rsidRDefault="001E0695" w:rsidP="00114490">
      <w:pPr>
        <w:autoSpaceDE w:val="0"/>
        <w:autoSpaceDN w:val="0"/>
        <w:adjustRightInd w:val="0"/>
        <w:spacing w:line="240" w:lineRule="auto"/>
        <w:ind w:left="0" w:firstLine="0"/>
        <w:rPr>
          <w:sz w:val="20"/>
          <w:szCs w:val="20"/>
          <w:lang w:eastAsia="ca-ES"/>
        </w:rPr>
      </w:pPr>
    </w:p>
    <w:p w:rsidR="001E0695" w:rsidRDefault="001E0695" w:rsidP="00114490">
      <w:pPr>
        <w:autoSpaceDE w:val="0"/>
        <w:autoSpaceDN w:val="0"/>
        <w:adjustRightInd w:val="0"/>
        <w:spacing w:line="240" w:lineRule="auto"/>
        <w:ind w:left="0" w:firstLine="0"/>
        <w:rPr>
          <w:sz w:val="20"/>
          <w:szCs w:val="20"/>
          <w:lang w:eastAsia="ca-ES"/>
        </w:rPr>
      </w:pPr>
    </w:p>
    <w:p w:rsidR="001E0695" w:rsidRDefault="001E0695" w:rsidP="00114490">
      <w:pPr>
        <w:autoSpaceDE w:val="0"/>
        <w:autoSpaceDN w:val="0"/>
        <w:adjustRightInd w:val="0"/>
        <w:spacing w:line="240" w:lineRule="auto"/>
        <w:ind w:left="0" w:firstLine="0"/>
        <w:rPr>
          <w:sz w:val="20"/>
          <w:szCs w:val="20"/>
          <w:lang w:eastAsia="ca-ES"/>
        </w:rPr>
      </w:pPr>
    </w:p>
    <w:p w:rsidR="001E0695" w:rsidRDefault="001E0695" w:rsidP="00114490">
      <w:pPr>
        <w:autoSpaceDE w:val="0"/>
        <w:autoSpaceDN w:val="0"/>
        <w:adjustRightInd w:val="0"/>
        <w:spacing w:line="240" w:lineRule="auto"/>
        <w:ind w:left="0" w:firstLine="0"/>
        <w:rPr>
          <w:sz w:val="20"/>
          <w:szCs w:val="20"/>
          <w:lang w:eastAsia="ca-ES"/>
        </w:rPr>
      </w:pPr>
    </w:p>
    <w:p w:rsidR="001E0695" w:rsidRPr="00DA4936" w:rsidRDefault="001E0695" w:rsidP="00114490">
      <w:pPr>
        <w:autoSpaceDE w:val="0"/>
        <w:autoSpaceDN w:val="0"/>
        <w:adjustRightInd w:val="0"/>
        <w:spacing w:line="240" w:lineRule="auto"/>
        <w:ind w:left="0" w:firstLine="0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10"/>
        <w:gridCol w:w="6604"/>
      </w:tblGrid>
      <w:tr w:rsidR="001E0695" w:rsidRPr="00DA4936">
        <w:trPr>
          <w:trHeight w:val="140"/>
        </w:trPr>
        <w:tc>
          <w:tcPr>
            <w:tcW w:w="10314" w:type="dxa"/>
            <w:gridSpan w:val="2"/>
            <w:shd w:val="pct5" w:color="auto" w:fill="auto"/>
            <w:tcMar>
              <w:top w:w="85" w:type="dxa"/>
              <w:bottom w:w="85" w:type="dxa"/>
            </w:tcMar>
          </w:tcPr>
          <w:p w:rsidR="001E0695" w:rsidRPr="00DA4936" w:rsidRDefault="001E0695" w:rsidP="003E4C6A">
            <w:pPr>
              <w:autoSpaceDE w:val="0"/>
              <w:autoSpaceDN w:val="0"/>
              <w:adjustRightInd w:val="0"/>
              <w:ind w:left="142" w:hanging="5"/>
              <w:jc w:val="both"/>
              <w:rPr>
                <w:b/>
                <w:bCs/>
                <w:sz w:val="20"/>
                <w:szCs w:val="20"/>
                <w:lang w:val="es-ES"/>
              </w:rPr>
            </w:pPr>
            <w:r w:rsidRPr="00DA4936">
              <w:rPr>
                <w:b/>
                <w:bCs/>
                <w:sz w:val="20"/>
                <w:szCs w:val="20"/>
                <w:lang w:val="es-ES"/>
              </w:rPr>
              <w:t xml:space="preserve">Descripción de contenidos </w:t>
            </w:r>
          </w:p>
        </w:tc>
      </w:tr>
      <w:tr w:rsidR="001E0695" w:rsidRPr="00DA4936">
        <w:trPr>
          <w:trHeight w:val="140"/>
        </w:trPr>
        <w:tc>
          <w:tcPr>
            <w:tcW w:w="10314" w:type="dxa"/>
            <w:gridSpan w:val="2"/>
            <w:shd w:val="pct5" w:color="auto" w:fill="auto"/>
            <w:tcMar>
              <w:top w:w="85" w:type="dxa"/>
              <w:bottom w:w="85" w:type="dxa"/>
            </w:tcMar>
          </w:tcPr>
          <w:p w:rsidR="001E0695" w:rsidRPr="00DA4936" w:rsidRDefault="001E0695" w:rsidP="0036690B">
            <w:pPr>
              <w:autoSpaceDE w:val="0"/>
              <w:autoSpaceDN w:val="0"/>
              <w:adjustRightInd w:val="0"/>
              <w:spacing w:line="276" w:lineRule="auto"/>
              <w:ind w:left="357" w:firstLine="0"/>
              <w:jc w:val="both"/>
              <w:rPr>
                <w:b/>
                <w:bCs/>
                <w:sz w:val="20"/>
                <w:szCs w:val="20"/>
                <w:lang w:val="es-ES"/>
              </w:rPr>
            </w:pPr>
          </w:p>
          <w:p w:rsidR="001E0695" w:rsidRDefault="00A37954" w:rsidP="0036690B">
            <w:pPr>
              <w:autoSpaceDE w:val="0"/>
              <w:autoSpaceDN w:val="0"/>
              <w:adjustRightInd w:val="0"/>
              <w:spacing w:line="276" w:lineRule="auto"/>
              <w:ind w:left="357" w:firstLine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UNIDAD 1</w:t>
            </w:r>
            <w:r w:rsidR="001E0695" w:rsidRPr="00DA4936">
              <w:rPr>
                <w:b/>
                <w:bCs/>
                <w:sz w:val="20"/>
                <w:szCs w:val="20"/>
              </w:rPr>
              <w:t xml:space="preserve">. </w:t>
            </w:r>
            <w:r w:rsidR="00A43FE9" w:rsidRPr="00DA4936">
              <w:rPr>
                <w:b/>
                <w:bCs/>
                <w:sz w:val="20"/>
                <w:szCs w:val="20"/>
              </w:rPr>
              <w:t xml:space="preserve">AYUDAS ÓPTICAS </w:t>
            </w:r>
          </w:p>
          <w:p w:rsidR="00A43FE9" w:rsidRPr="00DA4936" w:rsidRDefault="00A43FE9" w:rsidP="0036690B">
            <w:pPr>
              <w:autoSpaceDE w:val="0"/>
              <w:autoSpaceDN w:val="0"/>
              <w:adjustRightInd w:val="0"/>
              <w:spacing w:line="276" w:lineRule="auto"/>
              <w:ind w:left="357" w:firstLine="0"/>
              <w:jc w:val="both"/>
              <w:rPr>
                <w:b/>
                <w:bCs/>
                <w:sz w:val="20"/>
                <w:szCs w:val="20"/>
              </w:rPr>
            </w:pPr>
          </w:p>
          <w:p w:rsidR="001E0695" w:rsidRPr="00A43FE9" w:rsidRDefault="00A43FE9" w:rsidP="00A43FE9">
            <w:pPr>
              <w:spacing w:line="276" w:lineRule="auto"/>
              <w:ind w:left="3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Tema 1. </w:t>
            </w:r>
            <w:proofErr w:type="spellStart"/>
            <w:r w:rsidR="001E0695" w:rsidRPr="00A43FE9">
              <w:rPr>
                <w:sz w:val="20"/>
                <w:szCs w:val="20"/>
              </w:rPr>
              <w:t>Características</w:t>
            </w:r>
            <w:proofErr w:type="spellEnd"/>
            <w:r w:rsidR="001E0695" w:rsidRPr="00A43FE9">
              <w:rPr>
                <w:sz w:val="20"/>
                <w:szCs w:val="20"/>
              </w:rPr>
              <w:t xml:space="preserve"> </w:t>
            </w:r>
            <w:proofErr w:type="spellStart"/>
            <w:r w:rsidR="00237FBA" w:rsidRPr="00A43FE9">
              <w:rPr>
                <w:sz w:val="20"/>
                <w:szCs w:val="20"/>
              </w:rPr>
              <w:t>ó</w:t>
            </w:r>
            <w:r w:rsidRPr="00A43FE9">
              <w:rPr>
                <w:sz w:val="20"/>
                <w:szCs w:val="20"/>
              </w:rPr>
              <w:t>p</w:t>
            </w:r>
            <w:r w:rsidR="00237FBA" w:rsidRPr="00A43FE9">
              <w:rPr>
                <w:sz w:val="20"/>
                <w:szCs w:val="20"/>
              </w:rPr>
              <w:t>ticas</w:t>
            </w:r>
            <w:proofErr w:type="spellEnd"/>
            <w:r w:rsidR="00237FBA" w:rsidRPr="00A43FE9">
              <w:rPr>
                <w:sz w:val="20"/>
                <w:szCs w:val="20"/>
              </w:rPr>
              <w:t xml:space="preserve"> </w:t>
            </w:r>
            <w:r w:rsidR="001E0695" w:rsidRPr="00A43FE9">
              <w:rPr>
                <w:sz w:val="20"/>
                <w:szCs w:val="20"/>
              </w:rPr>
              <w:t xml:space="preserve">de las </w:t>
            </w:r>
            <w:proofErr w:type="spellStart"/>
            <w:r w:rsidR="001E0695" w:rsidRPr="00A43FE9">
              <w:rPr>
                <w:sz w:val="20"/>
                <w:szCs w:val="20"/>
              </w:rPr>
              <w:t>ayudas</w:t>
            </w:r>
            <w:proofErr w:type="spellEnd"/>
            <w:r w:rsidR="001E0695" w:rsidRPr="00A43FE9">
              <w:rPr>
                <w:sz w:val="20"/>
                <w:szCs w:val="20"/>
              </w:rPr>
              <w:t xml:space="preserve"> </w:t>
            </w:r>
            <w:proofErr w:type="spellStart"/>
            <w:r w:rsidR="001E0695" w:rsidRPr="00A43FE9">
              <w:rPr>
                <w:sz w:val="20"/>
                <w:szCs w:val="20"/>
              </w:rPr>
              <w:t>utilizadas</w:t>
            </w:r>
            <w:proofErr w:type="spellEnd"/>
            <w:r w:rsidR="001E0695" w:rsidRPr="00A43FE9">
              <w:rPr>
                <w:sz w:val="20"/>
                <w:szCs w:val="20"/>
              </w:rPr>
              <w:t xml:space="preserve"> en BV</w:t>
            </w:r>
            <w:r w:rsidRPr="00A43FE9">
              <w:rPr>
                <w:sz w:val="20"/>
                <w:szCs w:val="20"/>
              </w:rPr>
              <w:t>.</w:t>
            </w:r>
          </w:p>
          <w:p w:rsidR="001A45D0" w:rsidRPr="001A45D0" w:rsidRDefault="001A45D0" w:rsidP="001A45D0">
            <w:pPr>
              <w:pStyle w:val="Pargrafdellista"/>
              <w:numPr>
                <w:ilvl w:val="1"/>
                <w:numId w:val="15"/>
              </w:numPr>
              <w:spacing w:line="276" w:lineRule="auto"/>
              <w:contextualSpacing/>
              <w:rPr>
                <w:rFonts w:asciiTheme="minorHAnsi" w:hAnsiTheme="minorHAnsi" w:cs="Arial"/>
                <w:sz w:val="20"/>
                <w:szCs w:val="20"/>
              </w:rPr>
            </w:pPr>
            <w:r w:rsidRPr="00A43FE9">
              <w:rPr>
                <w:rFonts w:asciiTheme="minorHAnsi" w:hAnsiTheme="minorHAnsi" w:cs="Arial"/>
                <w:bCs/>
                <w:sz w:val="20"/>
                <w:szCs w:val="20"/>
              </w:rPr>
              <w:t>Aumento</w:t>
            </w:r>
          </w:p>
          <w:p w:rsidR="001A45D0" w:rsidRPr="001A45D0" w:rsidRDefault="001A45D0" w:rsidP="001A45D0">
            <w:pPr>
              <w:pStyle w:val="Pargrafdellista"/>
              <w:numPr>
                <w:ilvl w:val="1"/>
                <w:numId w:val="15"/>
              </w:numPr>
              <w:spacing w:line="276" w:lineRule="auto"/>
              <w:contextualSpacing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</w:rPr>
              <w:t xml:space="preserve">Campo </w:t>
            </w:r>
          </w:p>
          <w:p w:rsidR="001A45D0" w:rsidRPr="001A45D0" w:rsidRDefault="001A45D0" w:rsidP="001A45D0">
            <w:pPr>
              <w:pStyle w:val="Pargrafdellista"/>
              <w:numPr>
                <w:ilvl w:val="1"/>
                <w:numId w:val="15"/>
              </w:numPr>
              <w:spacing w:line="276" w:lineRule="auto"/>
              <w:contextualSpacing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</w:rPr>
              <w:t xml:space="preserve">Claridad </w:t>
            </w:r>
          </w:p>
          <w:p w:rsidR="001A45D0" w:rsidRPr="00B213F9" w:rsidRDefault="001A45D0" w:rsidP="001A45D0">
            <w:pPr>
              <w:pStyle w:val="Pargrafdellista"/>
              <w:numPr>
                <w:ilvl w:val="1"/>
                <w:numId w:val="15"/>
              </w:numPr>
              <w:spacing w:line="276" w:lineRule="auto"/>
              <w:contextualSpacing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</w:rPr>
              <w:t xml:space="preserve"> Resolución</w:t>
            </w:r>
          </w:p>
          <w:p w:rsidR="00B213F9" w:rsidRPr="00A43FE9" w:rsidRDefault="00B213F9" w:rsidP="001A45D0">
            <w:pPr>
              <w:pStyle w:val="Pargrafdellista"/>
              <w:numPr>
                <w:ilvl w:val="1"/>
                <w:numId w:val="15"/>
              </w:numPr>
              <w:spacing w:line="276" w:lineRule="auto"/>
              <w:contextualSpacing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</w:rPr>
              <w:t xml:space="preserve">Aberraciones y calidad de imagen </w:t>
            </w:r>
          </w:p>
          <w:p w:rsidR="00A43FE9" w:rsidRPr="00E60F52" w:rsidRDefault="00A43FE9" w:rsidP="00E60F52">
            <w:pPr>
              <w:spacing w:line="276" w:lineRule="auto"/>
              <w:ind w:left="0" w:firstLine="0"/>
              <w:jc w:val="both"/>
              <w:rPr>
                <w:sz w:val="20"/>
                <w:szCs w:val="20"/>
              </w:rPr>
            </w:pPr>
          </w:p>
          <w:p w:rsidR="00A43FE9" w:rsidRDefault="00A43FE9" w:rsidP="00F05316">
            <w:pPr>
              <w:spacing w:line="276" w:lineRule="auto"/>
              <w:ind w:left="3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Tema 2.  </w:t>
            </w:r>
            <w:proofErr w:type="spellStart"/>
            <w:r>
              <w:rPr>
                <w:sz w:val="20"/>
                <w:szCs w:val="20"/>
              </w:rPr>
              <w:t>Ayudas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="001029A5">
              <w:rPr>
                <w:sz w:val="20"/>
                <w:szCs w:val="20"/>
              </w:rPr>
              <w:t>Ópticas</w:t>
            </w:r>
            <w:proofErr w:type="spellEnd"/>
            <w:r w:rsidR="001029A5">
              <w:rPr>
                <w:sz w:val="20"/>
                <w:szCs w:val="20"/>
              </w:rPr>
              <w:t xml:space="preserve"> en </w:t>
            </w:r>
            <w:proofErr w:type="spellStart"/>
            <w:r w:rsidR="001029A5">
              <w:rPr>
                <w:sz w:val="20"/>
                <w:szCs w:val="20"/>
              </w:rPr>
              <w:t>Visión</w:t>
            </w:r>
            <w:proofErr w:type="spellEnd"/>
            <w:r w:rsidR="001029A5">
              <w:rPr>
                <w:sz w:val="20"/>
                <w:szCs w:val="20"/>
              </w:rPr>
              <w:t xml:space="preserve"> </w:t>
            </w:r>
            <w:proofErr w:type="spellStart"/>
            <w:r w:rsidR="001029A5">
              <w:rPr>
                <w:sz w:val="20"/>
                <w:szCs w:val="20"/>
              </w:rPr>
              <w:t>L</w:t>
            </w:r>
            <w:r>
              <w:rPr>
                <w:sz w:val="20"/>
                <w:szCs w:val="20"/>
              </w:rPr>
              <w:t>ejana</w:t>
            </w:r>
            <w:proofErr w:type="spellEnd"/>
          </w:p>
          <w:p w:rsidR="00F05316" w:rsidRPr="00B213F9" w:rsidRDefault="001A5300" w:rsidP="00B213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A5300">
              <w:rPr>
                <w:sz w:val="20"/>
                <w:szCs w:val="20"/>
              </w:rPr>
              <w:t xml:space="preserve">2.1. </w:t>
            </w:r>
            <w:proofErr w:type="spellStart"/>
            <w:r w:rsidRPr="001A5300">
              <w:rPr>
                <w:sz w:val="20"/>
                <w:szCs w:val="20"/>
              </w:rPr>
              <w:t>Definición</w:t>
            </w:r>
            <w:proofErr w:type="spellEnd"/>
          </w:p>
          <w:p w:rsidR="00F05316" w:rsidRDefault="00F05316" w:rsidP="00F05316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2.2. </w:t>
            </w:r>
            <w:proofErr w:type="spellStart"/>
            <w:r>
              <w:rPr>
                <w:sz w:val="20"/>
                <w:szCs w:val="20"/>
              </w:rPr>
              <w:t>Clasificación</w:t>
            </w:r>
            <w:proofErr w:type="spellEnd"/>
          </w:p>
          <w:p w:rsidR="00F05316" w:rsidRDefault="00F05316" w:rsidP="00F05316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2.3. </w:t>
            </w:r>
            <w:proofErr w:type="spellStart"/>
            <w:r>
              <w:rPr>
                <w:sz w:val="20"/>
                <w:szCs w:val="20"/>
              </w:rPr>
              <w:t>No</w:t>
            </w:r>
            <w:r w:rsidR="001A45D0">
              <w:rPr>
                <w:sz w:val="20"/>
                <w:szCs w:val="20"/>
              </w:rPr>
              <w:t>tación</w:t>
            </w:r>
            <w:proofErr w:type="spellEnd"/>
            <w:r w:rsidR="001A45D0">
              <w:rPr>
                <w:sz w:val="20"/>
                <w:szCs w:val="20"/>
              </w:rPr>
              <w:t xml:space="preserve"> comercial</w:t>
            </w:r>
          </w:p>
          <w:p w:rsidR="00F05316" w:rsidRDefault="00937292" w:rsidP="0093729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2.4. </w:t>
            </w:r>
            <w:proofErr w:type="spellStart"/>
            <w:r>
              <w:rPr>
                <w:sz w:val="20"/>
                <w:szCs w:val="20"/>
              </w:rPr>
              <w:t>Determinación</w:t>
            </w:r>
            <w:proofErr w:type="spellEnd"/>
            <w:r>
              <w:rPr>
                <w:sz w:val="20"/>
                <w:szCs w:val="20"/>
              </w:rPr>
              <w:t xml:space="preserve"> del TS en </w:t>
            </w:r>
            <w:proofErr w:type="spellStart"/>
            <w:r>
              <w:rPr>
                <w:sz w:val="20"/>
                <w:szCs w:val="20"/>
              </w:rPr>
              <w:t>función</w:t>
            </w:r>
            <w:proofErr w:type="spellEnd"/>
            <w:r>
              <w:rPr>
                <w:sz w:val="20"/>
                <w:szCs w:val="20"/>
              </w:rPr>
              <w:t xml:space="preserve"> de las  </w:t>
            </w:r>
            <w:proofErr w:type="spellStart"/>
            <w:r>
              <w:rPr>
                <w:sz w:val="20"/>
                <w:szCs w:val="20"/>
              </w:rPr>
              <w:t>necesidades</w:t>
            </w:r>
            <w:proofErr w:type="spellEnd"/>
          </w:p>
          <w:p w:rsidR="00F05316" w:rsidRDefault="00F05316" w:rsidP="00F05316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2.6. Casos</w:t>
            </w:r>
          </w:p>
          <w:p w:rsidR="00F05316" w:rsidRDefault="00F05316" w:rsidP="00F05316">
            <w:pPr>
              <w:spacing w:line="276" w:lineRule="auto"/>
              <w:ind w:left="357"/>
              <w:jc w:val="both"/>
              <w:rPr>
                <w:sz w:val="20"/>
                <w:szCs w:val="20"/>
              </w:rPr>
            </w:pPr>
          </w:p>
          <w:p w:rsidR="00F05316" w:rsidRDefault="00F05316" w:rsidP="00F05316">
            <w:pPr>
              <w:spacing w:line="276" w:lineRule="auto"/>
              <w:ind w:left="3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Tema 3. </w:t>
            </w:r>
            <w:proofErr w:type="spellStart"/>
            <w:r>
              <w:rPr>
                <w:sz w:val="20"/>
                <w:szCs w:val="20"/>
              </w:rPr>
              <w:t>Ayudas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="001029A5">
              <w:rPr>
                <w:sz w:val="20"/>
                <w:szCs w:val="20"/>
              </w:rPr>
              <w:t>Ópticas</w:t>
            </w:r>
            <w:proofErr w:type="spellEnd"/>
            <w:r w:rsidR="001029A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en </w:t>
            </w:r>
            <w:proofErr w:type="spellStart"/>
            <w:r>
              <w:rPr>
                <w:sz w:val="20"/>
                <w:szCs w:val="20"/>
              </w:rPr>
              <w:t>Visión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Próxima</w:t>
            </w:r>
            <w:proofErr w:type="spellEnd"/>
          </w:p>
          <w:p w:rsidR="001A45D0" w:rsidRPr="00B213F9" w:rsidRDefault="001A5300" w:rsidP="00B213F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1A5300">
              <w:rPr>
                <w:sz w:val="20"/>
                <w:szCs w:val="20"/>
              </w:rPr>
              <w:t xml:space="preserve">3.1. </w:t>
            </w:r>
            <w:proofErr w:type="spellStart"/>
            <w:r w:rsidRPr="001A5300">
              <w:rPr>
                <w:sz w:val="20"/>
                <w:szCs w:val="20"/>
              </w:rPr>
              <w:t>Lupas</w:t>
            </w:r>
            <w:proofErr w:type="spellEnd"/>
            <w:r w:rsidR="00D91FA8">
              <w:rPr>
                <w:sz w:val="20"/>
                <w:szCs w:val="20"/>
              </w:rPr>
              <w:t xml:space="preserve"> (L)</w:t>
            </w:r>
          </w:p>
          <w:p w:rsidR="0007759A" w:rsidRDefault="001A45D0" w:rsidP="00FB4C8D">
            <w:pPr>
              <w:spacing w:line="276" w:lineRule="auto"/>
              <w:ind w:left="1065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B213F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.1. </w:t>
            </w:r>
            <w:proofErr w:type="spellStart"/>
            <w:r>
              <w:rPr>
                <w:sz w:val="20"/>
                <w:szCs w:val="20"/>
              </w:rPr>
              <w:t>Definición</w:t>
            </w:r>
            <w:proofErr w:type="spellEnd"/>
          </w:p>
          <w:p w:rsidR="001A45D0" w:rsidRDefault="001A45D0" w:rsidP="00FB4C8D">
            <w:pPr>
              <w:spacing w:line="276" w:lineRule="auto"/>
              <w:ind w:left="106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B213F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.2. </w:t>
            </w:r>
            <w:proofErr w:type="spellStart"/>
            <w:r>
              <w:rPr>
                <w:sz w:val="20"/>
                <w:szCs w:val="20"/>
              </w:rPr>
              <w:t>Clasificación</w:t>
            </w:r>
            <w:proofErr w:type="spellEnd"/>
          </w:p>
          <w:p w:rsidR="001A45D0" w:rsidRDefault="001A45D0" w:rsidP="001A45D0">
            <w:pPr>
              <w:spacing w:line="276" w:lineRule="auto"/>
              <w:ind w:left="107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B213F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.3. </w:t>
            </w:r>
            <w:proofErr w:type="spellStart"/>
            <w:r>
              <w:rPr>
                <w:sz w:val="20"/>
                <w:szCs w:val="20"/>
              </w:rPr>
              <w:t>Notación</w:t>
            </w:r>
            <w:proofErr w:type="spellEnd"/>
            <w:r>
              <w:rPr>
                <w:sz w:val="20"/>
                <w:szCs w:val="20"/>
              </w:rPr>
              <w:t xml:space="preserve"> comercial</w:t>
            </w:r>
          </w:p>
          <w:p w:rsidR="0007759A" w:rsidRDefault="001A45D0" w:rsidP="00FB4C8D">
            <w:pPr>
              <w:spacing w:line="276" w:lineRule="auto"/>
              <w:ind w:left="107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>
              <w:rPr>
                <w:sz w:val="20"/>
                <w:szCs w:val="20"/>
              </w:rPr>
              <w:t>3.</w:t>
            </w:r>
            <w:r w:rsidR="00B213F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.4. </w:t>
            </w:r>
            <w:proofErr w:type="spellStart"/>
            <w:r w:rsidR="00FB4C8D">
              <w:rPr>
                <w:sz w:val="20"/>
                <w:szCs w:val="20"/>
              </w:rPr>
              <w:t>Determinación</w:t>
            </w:r>
            <w:proofErr w:type="spellEnd"/>
            <w:r w:rsidR="00FB4C8D">
              <w:rPr>
                <w:sz w:val="20"/>
                <w:szCs w:val="20"/>
              </w:rPr>
              <w:t xml:space="preserve"> de la lupa en </w:t>
            </w:r>
            <w:proofErr w:type="spellStart"/>
            <w:r w:rsidR="00FB4C8D">
              <w:rPr>
                <w:sz w:val="20"/>
                <w:szCs w:val="20"/>
              </w:rPr>
              <w:t>función</w:t>
            </w:r>
            <w:proofErr w:type="spellEnd"/>
            <w:r w:rsidR="00FB4C8D">
              <w:rPr>
                <w:sz w:val="20"/>
                <w:szCs w:val="20"/>
              </w:rPr>
              <w:t xml:space="preserve"> de las </w:t>
            </w:r>
            <w:proofErr w:type="spellStart"/>
            <w:r w:rsidR="00FB4C8D">
              <w:rPr>
                <w:sz w:val="20"/>
                <w:szCs w:val="20"/>
              </w:rPr>
              <w:t>necesidade</w:t>
            </w:r>
            <w:proofErr w:type="spellEnd"/>
            <w:r w:rsidR="00FB4C8D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s </w:t>
            </w:r>
          </w:p>
          <w:p w:rsidR="00FB4C8D" w:rsidRPr="00FB4C8D" w:rsidRDefault="00FB4C8D" w:rsidP="00FB4C8D">
            <w:pPr>
              <w:spacing w:line="276" w:lineRule="auto"/>
              <w:ind w:left="1071"/>
              <w:jc w:val="both"/>
              <w:rPr>
                <w:rFonts w:asciiTheme="minorHAnsi" w:eastAsia="Times New Roman" w:hAnsiTheme="minorHAnsi" w:cs="Times New Roman"/>
                <w:sz w:val="20"/>
                <w:szCs w:val="20"/>
                <w:lang w:val="es-ES" w:eastAsia="es-ES"/>
              </w:rPr>
            </w:pPr>
            <w:r w:rsidRPr="00FB4C8D">
              <w:rPr>
                <w:rFonts w:asciiTheme="minorHAnsi" w:eastAsia="Times New Roman" w:hAnsiTheme="minorHAnsi" w:cs="Times New Roman"/>
                <w:sz w:val="20"/>
                <w:szCs w:val="20"/>
                <w:lang w:val="es-ES" w:eastAsia="es-ES"/>
              </w:rPr>
              <w:t>3.1.5. Casos</w:t>
            </w:r>
          </w:p>
          <w:p w:rsidR="001A45D0" w:rsidRDefault="001A45D0" w:rsidP="001029A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1029A5" w:rsidRDefault="001029A5" w:rsidP="001029A5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1A45D0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Microscopios</w:t>
            </w:r>
            <w:proofErr w:type="spellEnd"/>
            <w:r w:rsidR="00FB4C8D">
              <w:rPr>
                <w:sz w:val="20"/>
                <w:szCs w:val="20"/>
              </w:rPr>
              <w:t xml:space="preserve"> (M)</w:t>
            </w:r>
          </w:p>
          <w:p w:rsidR="001029A5" w:rsidRDefault="001029A5" w:rsidP="001029A5">
            <w:pPr>
              <w:spacing w:line="276" w:lineRule="auto"/>
              <w:ind w:left="107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B213F9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.1. </w:t>
            </w:r>
            <w:proofErr w:type="spellStart"/>
            <w:r>
              <w:rPr>
                <w:sz w:val="20"/>
                <w:szCs w:val="20"/>
              </w:rPr>
              <w:t>Definición</w:t>
            </w:r>
            <w:proofErr w:type="spellEnd"/>
          </w:p>
          <w:p w:rsidR="001029A5" w:rsidRDefault="001029A5" w:rsidP="001029A5">
            <w:pPr>
              <w:spacing w:line="276" w:lineRule="auto"/>
              <w:ind w:left="107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B213F9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.2. </w:t>
            </w:r>
            <w:proofErr w:type="spellStart"/>
            <w:r>
              <w:rPr>
                <w:sz w:val="20"/>
                <w:szCs w:val="20"/>
              </w:rPr>
              <w:t>Clasificación</w:t>
            </w:r>
            <w:proofErr w:type="spellEnd"/>
          </w:p>
          <w:p w:rsidR="001029A5" w:rsidRDefault="001029A5" w:rsidP="001029A5">
            <w:pPr>
              <w:spacing w:line="276" w:lineRule="auto"/>
              <w:ind w:left="107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B213F9">
              <w:rPr>
                <w:sz w:val="20"/>
                <w:szCs w:val="20"/>
              </w:rPr>
              <w:t>2.3</w:t>
            </w:r>
            <w:r w:rsidR="00FB4C8D">
              <w:rPr>
                <w:sz w:val="20"/>
                <w:szCs w:val="20"/>
              </w:rPr>
              <w:t>.</w:t>
            </w:r>
            <w:r w:rsidR="00D91FA8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No</w:t>
            </w:r>
            <w:r w:rsidR="001A45D0">
              <w:rPr>
                <w:sz w:val="20"/>
                <w:szCs w:val="20"/>
              </w:rPr>
              <w:t>tación</w:t>
            </w:r>
            <w:proofErr w:type="spellEnd"/>
            <w:r w:rsidR="001A45D0">
              <w:rPr>
                <w:sz w:val="20"/>
                <w:szCs w:val="20"/>
              </w:rPr>
              <w:t xml:space="preserve"> comercial </w:t>
            </w:r>
          </w:p>
          <w:p w:rsidR="001029A5" w:rsidRDefault="00B213F9" w:rsidP="001029A5">
            <w:pPr>
              <w:spacing w:line="276" w:lineRule="auto"/>
              <w:ind w:left="107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3.2.4</w:t>
            </w:r>
            <w:r w:rsidR="00FB4C8D">
              <w:rPr>
                <w:sz w:val="20"/>
                <w:szCs w:val="20"/>
              </w:rPr>
              <w:t xml:space="preserve">. </w:t>
            </w:r>
            <w:proofErr w:type="spellStart"/>
            <w:r w:rsidR="00FB4C8D">
              <w:rPr>
                <w:sz w:val="20"/>
                <w:szCs w:val="20"/>
              </w:rPr>
              <w:t>Determinación</w:t>
            </w:r>
            <w:proofErr w:type="spellEnd"/>
            <w:r w:rsidR="00FB4C8D">
              <w:rPr>
                <w:sz w:val="20"/>
                <w:szCs w:val="20"/>
              </w:rPr>
              <w:t xml:space="preserve"> del </w:t>
            </w:r>
            <w:proofErr w:type="spellStart"/>
            <w:r w:rsidR="00FB4C8D">
              <w:rPr>
                <w:sz w:val="20"/>
                <w:szCs w:val="20"/>
              </w:rPr>
              <w:t>microscopio</w:t>
            </w:r>
            <w:proofErr w:type="spellEnd"/>
            <w:r w:rsidR="00FB4C8D">
              <w:rPr>
                <w:sz w:val="20"/>
                <w:szCs w:val="20"/>
              </w:rPr>
              <w:t xml:space="preserve"> en </w:t>
            </w:r>
            <w:proofErr w:type="spellStart"/>
            <w:r w:rsidR="00FB4C8D">
              <w:rPr>
                <w:sz w:val="20"/>
                <w:szCs w:val="20"/>
              </w:rPr>
              <w:t>función</w:t>
            </w:r>
            <w:proofErr w:type="spellEnd"/>
            <w:r w:rsidR="00FB4C8D">
              <w:rPr>
                <w:sz w:val="20"/>
                <w:szCs w:val="20"/>
              </w:rPr>
              <w:t xml:space="preserve"> de las </w:t>
            </w:r>
            <w:proofErr w:type="spellStart"/>
            <w:r w:rsidR="00FB4C8D">
              <w:rPr>
                <w:sz w:val="20"/>
                <w:szCs w:val="20"/>
              </w:rPr>
              <w:t>necesidades</w:t>
            </w:r>
            <w:proofErr w:type="spellEnd"/>
            <w:r w:rsidR="001029A5">
              <w:rPr>
                <w:sz w:val="20"/>
                <w:szCs w:val="20"/>
              </w:rPr>
              <w:t xml:space="preserve"> </w:t>
            </w:r>
          </w:p>
          <w:p w:rsidR="001029A5" w:rsidRDefault="00B213F9" w:rsidP="001029A5">
            <w:pPr>
              <w:spacing w:line="276" w:lineRule="auto"/>
              <w:ind w:left="107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3.2.5</w:t>
            </w:r>
            <w:r w:rsidR="001029A5">
              <w:rPr>
                <w:sz w:val="20"/>
                <w:szCs w:val="20"/>
              </w:rPr>
              <w:t xml:space="preserve">. </w:t>
            </w:r>
            <w:r w:rsidR="00FB4C8D">
              <w:rPr>
                <w:sz w:val="20"/>
                <w:szCs w:val="20"/>
              </w:rPr>
              <w:t>Casos</w:t>
            </w:r>
          </w:p>
          <w:p w:rsidR="001029A5" w:rsidRDefault="001029A5" w:rsidP="00F05316">
            <w:pPr>
              <w:spacing w:line="276" w:lineRule="auto"/>
              <w:ind w:left="357"/>
              <w:jc w:val="both"/>
              <w:rPr>
                <w:sz w:val="20"/>
                <w:szCs w:val="20"/>
              </w:rPr>
            </w:pPr>
          </w:p>
          <w:p w:rsidR="001029A5" w:rsidRDefault="00FB4C8D" w:rsidP="00FB4C8D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3.3. </w:t>
            </w:r>
            <w:proofErr w:type="spellStart"/>
            <w:r>
              <w:rPr>
                <w:sz w:val="20"/>
                <w:szCs w:val="20"/>
              </w:rPr>
              <w:t>Telemicroscopios</w:t>
            </w:r>
            <w:proofErr w:type="spellEnd"/>
            <w:r>
              <w:rPr>
                <w:sz w:val="20"/>
                <w:szCs w:val="20"/>
              </w:rPr>
              <w:t xml:space="preserve"> (TMS)</w:t>
            </w:r>
          </w:p>
          <w:p w:rsidR="00D91FA8" w:rsidRDefault="00D91FA8" w:rsidP="00D91FA8">
            <w:pPr>
              <w:spacing w:line="276" w:lineRule="auto"/>
              <w:ind w:left="107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3.3.1. </w:t>
            </w:r>
            <w:proofErr w:type="spellStart"/>
            <w:r>
              <w:rPr>
                <w:sz w:val="20"/>
                <w:szCs w:val="20"/>
              </w:rPr>
              <w:t>Definición</w:t>
            </w:r>
            <w:proofErr w:type="spellEnd"/>
          </w:p>
          <w:p w:rsidR="00D91FA8" w:rsidRDefault="00D91FA8" w:rsidP="00D91FA8">
            <w:pPr>
              <w:spacing w:line="276" w:lineRule="auto"/>
              <w:ind w:left="107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3.3.2. </w:t>
            </w:r>
            <w:proofErr w:type="spellStart"/>
            <w:r>
              <w:rPr>
                <w:sz w:val="20"/>
                <w:szCs w:val="20"/>
              </w:rPr>
              <w:t>Clasificación</w:t>
            </w:r>
            <w:proofErr w:type="spellEnd"/>
          </w:p>
          <w:p w:rsidR="00D91FA8" w:rsidRDefault="00D91FA8" w:rsidP="00D91FA8">
            <w:pPr>
              <w:spacing w:line="276" w:lineRule="auto"/>
              <w:ind w:left="107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3.3.3. </w:t>
            </w:r>
            <w:proofErr w:type="spellStart"/>
            <w:r>
              <w:rPr>
                <w:sz w:val="20"/>
                <w:szCs w:val="20"/>
              </w:rPr>
              <w:t>Notación</w:t>
            </w:r>
            <w:proofErr w:type="spellEnd"/>
            <w:r>
              <w:rPr>
                <w:sz w:val="20"/>
                <w:szCs w:val="20"/>
              </w:rPr>
              <w:t xml:space="preserve"> comercial </w:t>
            </w:r>
          </w:p>
          <w:p w:rsidR="00D91FA8" w:rsidRDefault="00D91FA8" w:rsidP="00D91FA8">
            <w:pPr>
              <w:spacing w:line="276" w:lineRule="auto"/>
              <w:ind w:left="107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3.3.4. </w:t>
            </w:r>
            <w:proofErr w:type="spellStart"/>
            <w:r>
              <w:rPr>
                <w:sz w:val="20"/>
                <w:szCs w:val="20"/>
              </w:rPr>
              <w:t>Determinación</w:t>
            </w:r>
            <w:proofErr w:type="spellEnd"/>
            <w:r>
              <w:rPr>
                <w:sz w:val="20"/>
                <w:szCs w:val="20"/>
              </w:rPr>
              <w:t xml:space="preserve"> del </w:t>
            </w:r>
            <w:proofErr w:type="spellStart"/>
            <w:r>
              <w:rPr>
                <w:sz w:val="20"/>
                <w:szCs w:val="20"/>
              </w:rPr>
              <w:t>telemicroscopio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función</w:t>
            </w:r>
            <w:proofErr w:type="spellEnd"/>
            <w:r>
              <w:rPr>
                <w:sz w:val="20"/>
                <w:szCs w:val="20"/>
              </w:rPr>
              <w:t xml:space="preserve"> de las </w:t>
            </w:r>
            <w:proofErr w:type="spellStart"/>
            <w:r>
              <w:rPr>
                <w:sz w:val="20"/>
                <w:szCs w:val="20"/>
              </w:rPr>
              <w:t>necesidades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D91FA8" w:rsidRDefault="00D91FA8" w:rsidP="00D91FA8">
            <w:pPr>
              <w:spacing w:line="276" w:lineRule="auto"/>
              <w:ind w:left="107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3.3.5. Casos</w:t>
            </w:r>
          </w:p>
          <w:p w:rsidR="00D91FA8" w:rsidRDefault="00D91FA8" w:rsidP="00FB4C8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1029A5" w:rsidRDefault="007B20AE" w:rsidP="007B20AE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3.4.</w:t>
            </w:r>
            <w:r w:rsidR="001029A5">
              <w:rPr>
                <w:sz w:val="20"/>
                <w:szCs w:val="20"/>
              </w:rPr>
              <w:t xml:space="preserve"> </w:t>
            </w:r>
            <w:proofErr w:type="spellStart"/>
            <w:r w:rsidR="001029A5">
              <w:rPr>
                <w:sz w:val="20"/>
                <w:szCs w:val="20"/>
              </w:rPr>
              <w:t>Filtros</w:t>
            </w:r>
            <w:proofErr w:type="spellEnd"/>
            <w:r w:rsidR="001029A5">
              <w:rPr>
                <w:sz w:val="20"/>
                <w:szCs w:val="20"/>
              </w:rPr>
              <w:t xml:space="preserve"> </w:t>
            </w:r>
            <w:proofErr w:type="spellStart"/>
            <w:r w:rsidR="001029A5">
              <w:rPr>
                <w:sz w:val="20"/>
                <w:szCs w:val="20"/>
              </w:rPr>
              <w:t>terapeuticos</w:t>
            </w:r>
            <w:proofErr w:type="spellEnd"/>
          </w:p>
          <w:p w:rsidR="00045B5C" w:rsidRDefault="007B20AE" w:rsidP="007B20AE">
            <w:pPr>
              <w:spacing w:line="276" w:lineRule="auto"/>
              <w:ind w:left="106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045B5C">
              <w:rPr>
                <w:sz w:val="20"/>
                <w:szCs w:val="20"/>
              </w:rPr>
              <w:t xml:space="preserve">4.1. </w:t>
            </w:r>
            <w:proofErr w:type="spellStart"/>
            <w:r w:rsidR="00045B5C">
              <w:rPr>
                <w:sz w:val="20"/>
                <w:szCs w:val="20"/>
              </w:rPr>
              <w:t>Justificación</w:t>
            </w:r>
            <w:proofErr w:type="spellEnd"/>
            <w:r w:rsidR="00045B5C">
              <w:rPr>
                <w:sz w:val="20"/>
                <w:szCs w:val="20"/>
              </w:rPr>
              <w:t xml:space="preserve"> de </w:t>
            </w:r>
            <w:proofErr w:type="spellStart"/>
            <w:r w:rsidR="00045B5C">
              <w:rPr>
                <w:sz w:val="20"/>
                <w:szCs w:val="20"/>
              </w:rPr>
              <w:t>su</w:t>
            </w:r>
            <w:proofErr w:type="spellEnd"/>
            <w:r w:rsidR="00045B5C">
              <w:rPr>
                <w:sz w:val="20"/>
                <w:szCs w:val="20"/>
              </w:rPr>
              <w:t xml:space="preserve"> uso</w:t>
            </w:r>
          </w:p>
          <w:p w:rsidR="00045B5C" w:rsidRDefault="007B20AE" w:rsidP="007B20AE">
            <w:pPr>
              <w:spacing w:line="276" w:lineRule="auto"/>
              <w:ind w:left="106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045B5C">
              <w:rPr>
                <w:sz w:val="20"/>
                <w:szCs w:val="20"/>
              </w:rPr>
              <w:t xml:space="preserve">4.2. </w:t>
            </w:r>
            <w:proofErr w:type="spellStart"/>
            <w:r w:rsidR="00045B5C">
              <w:rPr>
                <w:sz w:val="20"/>
                <w:szCs w:val="20"/>
              </w:rPr>
              <w:t>Reconocimiento</w:t>
            </w:r>
            <w:proofErr w:type="spellEnd"/>
            <w:r w:rsidR="00045B5C">
              <w:rPr>
                <w:sz w:val="20"/>
                <w:szCs w:val="20"/>
              </w:rPr>
              <w:t xml:space="preserve"> de </w:t>
            </w:r>
            <w:proofErr w:type="spellStart"/>
            <w:r w:rsidR="00045B5C">
              <w:rPr>
                <w:sz w:val="20"/>
                <w:szCs w:val="20"/>
              </w:rPr>
              <w:t>filtros</w:t>
            </w:r>
            <w:proofErr w:type="spellEnd"/>
          </w:p>
          <w:p w:rsidR="00045B5C" w:rsidRDefault="007B20AE" w:rsidP="007B20AE">
            <w:pPr>
              <w:spacing w:line="276" w:lineRule="auto"/>
              <w:ind w:left="106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045B5C">
              <w:rPr>
                <w:sz w:val="20"/>
                <w:szCs w:val="20"/>
              </w:rPr>
              <w:t xml:space="preserve">4.3. Comparativa de </w:t>
            </w:r>
            <w:proofErr w:type="spellStart"/>
            <w:r w:rsidR="00045B5C">
              <w:rPr>
                <w:sz w:val="20"/>
                <w:szCs w:val="20"/>
              </w:rPr>
              <w:t>casas</w:t>
            </w:r>
            <w:proofErr w:type="spellEnd"/>
            <w:r w:rsidR="00045B5C">
              <w:rPr>
                <w:sz w:val="20"/>
                <w:szCs w:val="20"/>
              </w:rPr>
              <w:t xml:space="preserve"> </w:t>
            </w:r>
            <w:proofErr w:type="spellStart"/>
            <w:r w:rsidR="00045B5C">
              <w:rPr>
                <w:sz w:val="20"/>
                <w:szCs w:val="20"/>
              </w:rPr>
              <w:t>comerciales</w:t>
            </w:r>
            <w:proofErr w:type="spellEnd"/>
          </w:p>
          <w:p w:rsidR="00045B5C" w:rsidRDefault="007B20AE" w:rsidP="007B20AE">
            <w:pPr>
              <w:spacing w:line="276" w:lineRule="auto"/>
              <w:ind w:left="106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045B5C">
              <w:rPr>
                <w:sz w:val="20"/>
                <w:szCs w:val="20"/>
              </w:rPr>
              <w:t xml:space="preserve">4.4. </w:t>
            </w:r>
            <w:proofErr w:type="spellStart"/>
            <w:r w:rsidR="00045B5C">
              <w:rPr>
                <w:sz w:val="20"/>
                <w:szCs w:val="20"/>
              </w:rPr>
              <w:t>Procedimientos</w:t>
            </w:r>
            <w:proofErr w:type="spellEnd"/>
            <w:r w:rsidR="00045B5C">
              <w:rPr>
                <w:sz w:val="20"/>
                <w:szCs w:val="20"/>
              </w:rPr>
              <w:t xml:space="preserve"> de </w:t>
            </w:r>
            <w:proofErr w:type="spellStart"/>
            <w:r w:rsidR="00045B5C">
              <w:rPr>
                <w:sz w:val="20"/>
                <w:szCs w:val="20"/>
              </w:rPr>
              <w:t>prescripción</w:t>
            </w:r>
            <w:proofErr w:type="spellEnd"/>
          </w:p>
          <w:p w:rsidR="00690D11" w:rsidRDefault="007B20AE" w:rsidP="007B20AE">
            <w:pPr>
              <w:spacing w:line="276" w:lineRule="auto"/>
              <w:ind w:left="106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690D11">
              <w:rPr>
                <w:sz w:val="20"/>
                <w:szCs w:val="20"/>
              </w:rPr>
              <w:t>4.5. Casos</w:t>
            </w:r>
          </w:p>
          <w:p w:rsidR="00F05316" w:rsidRDefault="00F05316" w:rsidP="00F05316">
            <w:pPr>
              <w:spacing w:line="276" w:lineRule="auto"/>
              <w:ind w:left="357"/>
              <w:jc w:val="both"/>
              <w:rPr>
                <w:sz w:val="20"/>
                <w:szCs w:val="20"/>
              </w:rPr>
            </w:pPr>
          </w:p>
          <w:p w:rsidR="00E60F52" w:rsidRDefault="00E60F52" w:rsidP="00F05316">
            <w:pPr>
              <w:spacing w:line="276" w:lineRule="auto"/>
              <w:ind w:left="357"/>
              <w:jc w:val="both"/>
              <w:rPr>
                <w:sz w:val="20"/>
                <w:szCs w:val="20"/>
              </w:rPr>
            </w:pPr>
          </w:p>
          <w:p w:rsidR="00E60F52" w:rsidRDefault="00E60F52" w:rsidP="00F05316">
            <w:pPr>
              <w:spacing w:line="276" w:lineRule="auto"/>
              <w:ind w:left="357"/>
              <w:jc w:val="both"/>
              <w:rPr>
                <w:sz w:val="20"/>
                <w:szCs w:val="20"/>
              </w:rPr>
            </w:pPr>
          </w:p>
          <w:p w:rsidR="00E60F52" w:rsidRDefault="00E60F52" w:rsidP="00F05316">
            <w:pPr>
              <w:spacing w:line="276" w:lineRule="auto"/>
              <w:ind w:left="357"/>
              <w:jc w:val="both"/>
              <w:rPr>
                <w:sz w:val="20"/>
                <w:szCs w:val="20"/>
              </w:rPr>
            </w:pPr>
          </w:p>
          <w:p w:rsidR="006E1511" w:rsidRDefault="00E60F52" w:rsidP="00E60F52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761218">
              <w:rPr>
                <w:sz w:val="20"/>
                <w:szCs w:val="20"/>
              </w:rPr>
              <w:t xml:space="preserve">5. Lentes de contacto </w:t>
            </w:r>
          </w:p>
          <w:p w:rsidR="00F05316" w:rsidRPr="006E1511" w:rsidRDefault="00E60F52" w:rsidP="00E60F52">
            <w:pPr>
              <w:spacing w:line="276" w:lineRule="auto"/>
              <w:ind w:left="106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6E1511">
              <w:rPr>
                <w:sz w:val="20"/>
                <w:szCs w:val="20"/>
              </w:rPr>
              <w:t>5.1. P</w:t>
            </w:r>
            <w:r w:rsidR="006E1511" w:rsidRPr="006E1511">
              <w:rPr>
                <w:sz w:val="20"/>
                <w:szCs w:val="20"/>
              </w:rPr>
              <w:t xml:space="preserve">erfil del </w:t>
            </w:r>
            <w:proofErr w:type="spellStart"/>
            <w:r w:rsidR="006E1511" w:rsidRPr="006E1511">
              <w:rPr>
                <w:sz w:val="20"/>
                <w:szCs w:val="20"/>
              </w:rPr>
              <w:t>paciente</w:t>
            </w:r>
            <w:proofErr w:type="spellEnd"/>
            <w:r w:rsidR="006E1511" w:rsidRPr="006E1511">
              <w:rPr>
                <w:sz w:val="20"/>
                <w:szCs w:val="20"/>
              </w:rPr>
              <w:t xml:space="preserve"> y las condiciones </w:t>
            </w:r>
            <w:proofErr w:type="spellStart"/>
            <w:r w:rsidR="006E1511">
              <w:rPr>
                <w:sz w:val="20"/>
                <w:szCs w:val="20"/>
              </w:rPr>
              <w:t>patológicas</w:t>
            </w:r>
            <w:proofErr w:type="spellEnd"/>
            <w:r w:rsidR="006E1511">
              <w:rPr>
                <w:sz w:val="20"/>
                <w:szCs w:val="20"/>
              </w:rPr>
              <w:t xml:space="preserve"> </w:t>
            </w:r>
            <w:proofErr w:type="spellStart"/>
            <w:r w:rsidR="006E1511">
              <w:rPr>
                <w:sz w:val="20"/>
                <w:szCs w:val="20"/>
              </w:rPr>
              <w:t>susceptiles</w:t>
            </w:r>
            <w:proofErr w:type="spellEnd"/>
            <w:r w:rsidR="006E1511">
              <w:rPr>
                <w:sz w:val="20"/>
                <w:szCs w:val="20"/>
              </w:rPr>
              <w:t xml:space="preserve"> de </w:t>
            </w:r>
            <w:proofErr w:type="spellStart"/>
            <w:r w:rsidR="006E1511">
              <w:rPr>
                <w:sz w:val="20"/>
                <w:szCs w:val="20"/>
              </w:rPr>
              <w:t>adaptación</w:t>
            </w:r>
            <w:proofErr w:type="spellEnd"/>
          </w:p>
          <w:p w:rsidR="006E1511" w:rsidRPr="006E1511" w:rsidRDefault="00E60F52" w:rsidP="00E60F52">
            <w:pPr>
              <w:spacing w:line="276" w:lineRule="auto"/>
              <w:ind w:left="106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6E1511" w:rsidRPr="006E1511">
              <w:rPr>
                <w:sz w:val="20"/>
                <w:szCs w:val="20"/>
              </w:rPr>
              <w:t xml:space="preserve">5.2. </w:t>
            </w:r>
            <w:proofErr w:type="spellStart"/>
            <w:r w:rsidR="006E1511" w:rsidRPr="006E1511">
              <w:rPr>
                <w:sz w:val="20"/>
                <w:szCs w:val="20"/>
              </w:rPr>
              <w:t>Tipos</w:t>
            </w:r>
            <w:proofErr w:type="spellEnd"/>
            <w:r w:rsidR="006E1511" w:rsidRPr="006E1511">
              <w:rPr>
                <w:sz w:val="20"/>
                <w:szCs w:val="20"/>
              </w:rPr>
              <w:t xml:space="preserve"> de LC y </w:t>
            </w:r>
            <w:proofErr w:type="spellStart"/>
            <w:r w:rsidR="006E1511" w:rsidRPr="006E1511">
              <w:rPr>
                <w:sz w:val="20"/>
                <w:szCs w:val="20"/>
              </w:rPr>
              <w:t>su</w:t>
            </w:r>
            <w:proofErr w:type="spellEnd"/>
            <w:r w:rsidR="006E1511" w:rsidRPr="006E1511">
              <w:rPr>
                <w:sz w:val="20"/>
                <w:szCs w:val="20"/>
              </w:rPr>
              <w:t xml:space="preserve"> </w:t>
            </w:r>
            <w:proofErr w:type="spellStart"/>
            <w:r w:rsidR="006E1511" w:rsidRPr="006E1511">
              <w:rPr>
                <w:sz w:val="20"/>
                <w:szCs w:val="20"/>
              </w:rPr>
              <w:t>adaptación</w:t>
            </w:r>
            <w:proofErr w:type="spellEnd"/>
          </w:p>
          <w:p w:rsidR="006E1511" w:rsidRPr="006E1511" w:rsidRDefault="00E60F52" w:rsidP="00E60F52">
            <w:pPr>
              <w:spacing w:line="276" w:lineRule="auto"/>
              <w:ind w:left="106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6E1511" w:rsidRPr="006E1511">
              <w:rPr>
                <w:sz w:val="20"/>
                <w:szCs w:val="20"/>
              </w:rPr>
              <w:t xml:space="preserve">5.3. </w:t>
            </w:r>
            <w:proofErr w:type="spellStart"/>
            <w:r w:rsidR="006E1511" w:rsidRPr="006E1511">
              <w:rPr>
                <w:sz w:val="20"/>
                <w:szCs w:val="20"/>
              </w:rPr>
              <w:t>Complicaciones</w:t>
            </w:r>
            <w:proofErr w:type="spellEnd"/>
          </w:p>
          <w:p w:rsidR="006E1511" w:rsidRPr="006E1511" w:rsidRDefault="00E60F52" w:rsidP="00E60F52">
            <w:pPr>
              <w:spacing w:line="276" w:lineRule="auto"/>
              <w:ind w:left="106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6E1511" w:rsidRPr="006E1511">
              <w:rPr>
                <w:sz w:val="20"/>
                <w:szCs w:val="20"/>
              </w:rPr>
              <w:t>5.4. Casos</w:t>
            </w:r>
          </w:p>
          <w:p w:rsidR="006E1511" w:rsidRPr="00220483" w:rsidRDefault="006E1511" w:rsidP="00F05316">
            <w:pPr>
              <w:spacing w:line="276" w:lineRule="auto"/>
              <w:ind w:left="357"/>
              <w:jc w:val="both"/>
              <w:rPr>
                <w:sz w:val="20"/>
                <w:szCs w:val="20"/>
              </w:rPr>
            </w:pPr>
          </w:p>
          <w:p w:rsidR="00A37954" w:rsidRPr="00220483" w:rsidRDefault="00220483" w:rsidP="00A3795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both"/>
              <w:rPr>
                <w:sz w:val="20"/>
                <w:szCs w:val="20"/>
                <w:lang w:val="es-ES"/>
              </w:rPr>
            </w:pPr>
            <w:r w:rsidRPr="00220483">
              <w:rPr>
                <w:sz w:val="20"/>
                <w:szCs w:val="20"/>
              </w:rPr>
              <w:t xml:space="preserve">Tema 4. </w:t>
            </w:r>
            <w:proofErr w:type="spellStart"/>
            <w:r w:rsidRPr="00220483">
              <w:rPr>
                <w:sz w:val="20"/>
                <w:szCs w:val="20"/>
              </w:rPr>
              <w:t>Ayudas</w:t>
            </w:r>
            <w:proofErr w:type="spellEnd"/>
            <w:r w:rsidRPr="00220483">
              <w:rPr>
                <w:sz w:val="20"/>
                <w:szCs w:val="20"/>
              </w:rPr>
              <w:t xml:space="preserve"> </w:t>
            </w:r>
            <w:proofErr w:type="spellStart"/>
            <w:r w:rsidRPr="00220483">
              <w:rPr>
                <w:sz w:val="20"/>
                <w:szCs w:val="20"/>
              </w:rPr>
              <w:t>electrónicas</w:t>
            </w:r>
            <w:proofErr w:type="spellEnd"/>
            <w:r w:rsidRPr="00220483">
              <w:rPr>
                <w:sz w:val="20"/>
                <w:szCs w:val="20"/>
              </w:rPr>
              <w:t xml:space="preserve"> y </w:t>
            </w:r>
            <w:proofErr w:type="spellStart"/>
            <w:r w:rsidRPr="00220483">
              <w:rPr>
                <w:sz w:val="20"/>
                <w:szCs w:val="20"/>
              </w:rPr>
              <w:t>tiflotecnología</w:t>
            </w:r>
            <w:proofErr w:type="spellEnd"/>
            <w:r w:rsidRPr="00220483">
              <w:rPr>
                <w:sz w:val="20"/>
                <w:szCs w:val="20"/>
              </w:rPr>
              <w:t xml:space="preserve"> </w:t>
            </w:r>
          </w:p>
          <w:p w:rsidR="00220483" w:rsidRDefault="00220483" w:rsidP="00220483">
            <w:pPr>
              <w:autoSpaceDE w:val="0"/>
              <w:autoSpaceDN w:val="0"/>
              <w:adjustRightInd w:val="0"/>
              <w:spacing w:line="276" w:lineRule="auto"/>
              <w:ind w:left="708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="00A37954">
              <w:rPr>
                <w:sz w:val="20"/>
                <w:szCs w:val="20"/>
              </w:rPr>
              <w:t>1.</w:t>
            </w:r>
            <w:r w:rsidR="00A37954" w:rsidRPr="00F7180F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Ayudas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electrónicas</w:t>
            </w:r>
            <w:proofErr w:type="spellEnd"/>
          </w:p>
          <w:p w:rsidR="00A37954" w:rsidRDefault="00220483" w:rsidP="00220483">
            <w:pPr>
              <w:autoSpaceDE w:val="0"/>
              <w:autoSpaceDN w:val="0"/>
              <w:adjustRightInd w:val="0"/>
              <w:spacing w:line="276" w:lineRule="auto"/>
              <w:ind w:left="708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4.2. </w:t>
            </w:r>
            <w:proofErr w:type="spellStart"/>
            <w:r w:rsidR="00A37954" w:rsidRPr="00F7180F">
              <w:rPr>
                <w:sz w:val="20"/>
                <w:szCs w:val="20"/>
              </w:rPr>
              <w:t>Aplicaciones</w:t>
            </w:r>
            <w:proofErr w:type="spellEnd"/>
            <w:r w:rsidR="00A37954" w:rsidRPr="00F7180F">
              <w:rPr>
                <w:sz w:val="20"/>
                <w:szCs w:val="20"/>
              </w:rPr>
              <w:t xml:space="preserve"> </w:t>
            </w:r>
            <w:proofErr w:type="spellStart"/>
            <w:r w:rsidR="00A37954" w:rsidRPr="00F7180F">
              <w:rPr>
                <w:sz w:val="20"/>
                <w:szCs w:val="20"/>
              </w:rPr>
              <w:t>informáticas</w:t>
            </w:r>
            <w:proofErr w:type="spellEnd"/>
            <w:r w:rsidR="00A37954" w:rsidRPr="00F7180F">
              <w:rPr>
                <w:sz w:val="20"/>
                <w:szCs w:val="20"/>
              </w:rPr>
              <w:t xml:space="preserve"> </w:t>
            </w:r>
            <w:proofErr w:type="spellStart"/>
            <w:r w:rsidR="00A37954" w:rsidRPr="00F7180F">
              <w:rPr>
                <w:sz w:val="20"/>
                <w:szCs w:val="20"/>
              </w:rPr>
              <w:t>utilizadas</w:t>
            </w:r>
            <w:proofErr w:type="spellEnd"/>
            <w:r w:rsidR="00A37954" w:rsidRPr="00F7180F">
              <w:rPr>
                <w:sz w:val="20"/>
                <w:szCs w:val="20"/>
              </w:rPr>
              <w:t xml:space="preserve"> como </w:t>
            </w:r>
            <w:proofErr w:type="spellStart"/>
            <w:r w:rsidR="00A37954" w:rsidRPr="00F7180F">
              <w:rPr>
                <w:sz w:val="20"/>
                <w:szCs w:val="20"/>
              </w:rPr>
              <w:t>ayuda</w:t>
            </w:r>
            <w:proofErr w:type="spellEnd"/>
            <w:r w:rsidR="00A37954" w:rsidRPr="00F7180F">
              <w:rPr>
                <w:sz w:val="20"/>
                <w:szCs w:val="20"/>
              </w:rPr>
              <w:t xml:space="preserve"> en </w:t>
            </w:r>
            <w:proofErr w:type="spellStart"/>
            <w:r w:rsidR="00A37954" w:rsidRPr="00F7180F">
              <w:rPr>
                <w:sz w:val="20"/>
                <w:szCs w:val="20"/>
              </w:rPr>
              <w:t>baja</w:t>
            </w:r>
            <w:proofErr w:type="spellEnd"/>
            <w:r w:rsidR="00A37954" w:rsidRPr="00F7180F">
              <w:rPr>
                <w:sz w:val="20"/>
                <w:szCs w:val="20"/>
              </w:rPr>
              <w:t xml:space="preserve"> </w:t>
            </w:r>
            <w:proofErr w:type="spellStart"/>
            <w:r w:rsidR="00A37954" w:rsidRPr="00F7180F">
              <w:rPr>
                <w:sz w:val="20"/>
                <w:szCs w:val="20"/>
              </w:rPr>
              <w:t>visión</w:t>
            </w:r>
            <w:proofErr w:type="spellEnd"/>
          </w:p>
          <w:p w:rsidR="00A37954" w:rsidRDefault="00220483" w:rsidP="00220483">
            <w:pPr>
              <w:autoSpaceDE w:val="0"/>
              <w:autoSpaceDN w:val="0"/>
              <w:adjustRightInd w:val="0"/>
              <w:spacing w:line="276" w:lineRule="auto"/>
              <w:ind w:left="708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</w:t>
            </w:r>
            <w:r w:rsidR="00A37954">
              <w:rPr>
                <w:sz w:val="20"/>
                <w:szCs w:val="20"/>
              </w:rPr>
              <w:t xml:space="preserve">. </w:t>
            </w:r>
            <w:proofErr w:type="spellStart"/>
            <w:r w:rsidR="00156CC1">
              <w:rPr>
                <w:sz w:val="20"/>
                <w:szCs w:val="20"/>
              </w:rPr>
              <w:t>Accesibilidad</w:t>
            </w:r>
            <w:proofErr w:type="spellEnd"/>
            <w:r w:rsidR="00156CC1">
              <w:rPr>
                <w:sz w:val="20"/>
                <w:szCs w:val="20"/>
              </w:rPr>
              <w:t xml:space="preserve"> en </w:t>
            </w:r>
            <w:proofErr w:type="spellStart"/>
            <w:r w:rsidR="00A37954">
              <w:rPr>
                <w:sz w:val="20"/>
                <w:szCs w:val="20"/>
              </w:rPr>
              <w:t>Telefonía</w:t>
            </w:r>
            <w:proofErr w:type="spellEnd"/>
            <w:r w:rsidR="00A37954">
              <w:rPr>
                <w:sz w:val="20"/>
                <w:szCs w:val="20"/>
              </w:rPr>
              <w:t xml:space="preserve"> /</w:t>
            </w:r>
            <w:proofErr w:type="spellStart"/>
            <w:r w:rsidR="00A37954">
              <w:rPr>
                <w:sz w:val="20"/>
                <w:szCs w:val="20"/>
              </w:rPr>
              <w:t>Aipat</w:t>
            </w:r>
            <w:proofErr w:type="spellEnd"/>
          </w:p>
          <w:p w:rsidR="00A37954" w:rsidRDefault="00220483" w:rsidP="00220483">
            <w:pPr>
              <w:autoSpaceDE w:val="0"/>
              <w:autoSpaceDN w:val="0"/>
              <w:adjustRightInd w:val="0"/>
              <w:spacing w:line="276" w:lineRule="auto"/>
              <w:ind w:left="708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</w:t>
            </w:r>
            <w:r w:rsidR="00A37954">
              <w:rPr>
                <w:sz w:val="20"/>
                <w:szCs w:val="20"/>
              </w:rPr>
              <w:t xml:space="preserve">. </w:t>
            </w:r>
            <w:proofErr w:type="spellStart"/>
            <w:r w:rsidR="00A37954">
              <w:rPr>
                <w:sz w:val="20"/>
                <w:szCs w:val="20"/>
              </w:rPr>
              <w:t>Brailie</w:t>
            </w:r>
            <w:proofErr w:type="spellEnd"/>
          </w:p>
          <w:p w:rsidR="00A37954" w:rsidRDefault="00A37954" w:rsidP="00A37954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both"/>
              <w:rPr>
                <w:sz w:val="20"/>
                <w:szCs w:val="20"/>
                <w:lang w:val="es-ES"/>
              </w:rPr>
            </w:pPr>
          </w:p>
          <w:p w:rsidR="00BF01E8" w:rsidRPr="0009621A" w:rsidRDefault="00BF01E8" w:rsidP="00BF01E8">
            <w:pPr>
              <w:spacing w:line="276" w:lineRule="auto"/>
              <w:ind w:left="357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UNIDAD 2</w:t>
            </w:r>
            <w:r w:rsidRPr="00DA4936">
              <w:rPr>
                <w:b/>
                <w:bCs/>
                <w:sz w:val="20"/>
                <w:szCs w:val="20"/>
              </w:rPr>
              <w:t>.</w:t>
            </w:r>
            <w:r w:rsidRPr="0009621A">
              <w:rPr>
                <w:b/>
                <w:sz w:val="20"/>
                <w:szCs w:val="20"/>
              </w:rPr>
              <w:t xml:space="preserve"> ASPECTOS PSICOLÓGICOS DE LOS PACIENTES CON DÉFICIT VISUAL</w:t>
            </w:r>
          </w:p>
          <w:p w:rsidR="00BF01E8" w:rsidRPr="0009621A" w:rsidRDefault="00BF01E8" w:rsidP="00BF01E8">
            <w:pPr>
              <w:spacing w:line="276" w:lineRule="auto"/>
              <w:ind w:left="357"/>
              <w:jc w:val="both"/>
              <w:rPr>
                <w:b/>
                <w:sz w:val="20"/>
                <w:szCs w:val="20"/>
              </w:rPr>
            </w:pPr>
          </w:p>
          <w:p w:rsidR="00BF01E8" w:rsidRPr="0009621A" w:rsidRDefault="00BF01E8" w:rsidP="00BF01E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09621A">
              <w:rPr>
                <w:sz w:val="20"/>
                <w:szCs w:val="20"/>
              </w:rPr>
              <w:t xml:space="preserve">1. </w:t>
            </w:r>
            <w:proofErr w:type="spellStart"/>
            <w:r w:rsidRPr="0009621A">
              <w:rPr>
                <w:sz w:val="20"/>
                <w:szCs w:val="20"/>
              </w:rPr>
              <w:t>Repercusiones</w:t>
            </w:r>
            <w:proofErr w:type="spellEnd"/>
            <w:r w:rsidRPr="0009621A">
              <w:rPr>
                <w:sz w:val="20"/>
                <w:szCs w:val="20"/>
              </w:rPr>
              <w:t xml:space="preserve"> del </w:t>
            </w:r>
            <w:proofErr w:type="spellStart"/>
            <w:r w:rsidRPr="0009621A">
              <w:rPr>
                <w:sz w:val="20"/>
                <w:szCs w:val="20"/>
              </w:rPr>
              <w:t>déficit</w:t>
            </w:r>
            <w:proofErr w:type="spellEnd"/>
            <w:r w:rsidRPr="0009621A">
              <w:rPr>
                <w:sz w:val="20"/>
                <w:szCs w:val="20"/>
              </w:rPr>
              <w:t xml:space="preserve"> visual en el </w:t>
            </w:r>
            <w:proofErr w:type="spellStart"/>
            <w:r w:rsidRPr="0009621A">
              <w:rPr>
                <w:sz w:val="20"/>
                <w:szCs w:val="20"/>
              </w:rPr>
              <w:t>desarrollo</w:t>
            </w:r>
            <w:proofErr w:type="spellEnd"/>
            <w:r w:rsidRPr="0009621A">
              <w:rPr>
                <w:sz w:val="20"/>
                <w:szCs w:val="20"/>
              </w:rPr>
              <w:t xml:space="preserve"> vital del individuo</w:t>
            </w:r>
          </w:p>
          <w:p w:rsidR="00BF01E8" w:rsidRPr="0009621A" w:rsidRDefault="00BF01E8" w:rsidP="00BF01E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09621A">
              <w:rPr>
                <w:sz w:val="20"/>
                <w:szCs w:val="20"/>
              </w:rPr>
              <w:t xml:space="preserve">2. Influencia de las variables </w:t>
            </w:r>
            <w:proofErr w:type="spellStart"/>
            <w:r w:rsidRPr="0009621A">
              <w:rPr>
                <w:sz w:val="20"/>
                <w:szCs w:val="20"/>
              </w:rPr>
              <w:t>psicosociales</w:t>
            </w:r>
            <w:proofErr w:type="spellEnd"/>
            <w:r w:rsidRPr="0009621A">
              <w:rPr>
                <w:sz w:val="20"/>
                <w:szCs w:val="20"/>
              </w:rPr>
              <w:t xml:space="preserve"> en el </w:t>
            </w:r>
            <w:proofErr w:type="spellStart"/>
            <w:r w:rsidRPr="0009621A">
              <w:rPr>
                <w:sz w:val="20"/>
                <w:szCs w:val="20"/>
              </w:rPr>
              <w:t>paciente</w:t>
            </w:r>
            <w:proofErr w:type="spellEnd"/>
            <w:r w:rsidRPr="0009621A">
              <w:rPr>
                <w:sz w:val="20"/>
                <w:szCs w:val="20"/>
              </w:rPr>
              <w:t xml:space="preserve"> con dèficit visual</w:t>
            </w:r>
          </w:p>
          <w:p w:rsidR="00BF01E8" w:rsidRPr="0009621A" w:rsidRDefault="00BF01E8" w:rsidP="00BF01E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09621A">
              <w:rPr>
                <w:sz w:val="20"/>
                <w:szCs w:val="20"/>
              </w:rPr>
              <w:t xml:space="preserve">3. </w:t>
            </w:r>
            <w:proofErr w:type="spellStart"/>
            <w:r w:rsidRPr="0009621A">
              <w:rPr>
                <w:sz w:val="20"/>
                <w:szCs w:val="20"/>
              </w:rPr>
              <w:t>Trabajando</w:t>
            </w:r>
            <w:proofErr w:type="spellEnd"/>
            <w:r w:rsidRPr="0009621A">
              <w:rPr>
                <w:sz w:val="20"/>
                <w:szCs w:val="20"/>
              </w:rPr>
              <w:t xml:space="preserve"> la </w:t>
            </w:r>
            <w:proofErr w:type="spellStart"/>
            <w:r w:rsidRPr="0009621A">
              <w:rPr>
                <w:sz w:val="20"/>
                <w:szCs w:val="20"/>
              </w:rPr>
              <w:t>motivación</w:t>
            </w:r>
            <w:proofErr w:type="spellEnd"/>
          </w:p>
          <w:p w:rsidR="00BF01E8" w:rsidRPr="0009621A" w:rsidRDefault="00BF01E8" w:rsidP="00BF01E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09621A">
              <w:rPr>
                <w:sz w:val="20"/>
                <w:szCs w:val="20"/>
              </w:rPr>
              <w:t xml:space="preserve">4. </w:t>
            </w:r>
            <w:proofErr w:type="spellStart"/>
            <w:r w:rsidRPr="0009621A">
              <w:rPr>
                <w:sz w:val="20"/>
                <w:szCs w:val="20"/>
              </w:rPr>
              <w:t>Ajuste</w:t>
            </w:r>
            <w:proofErr w:type="spellEnd"/>
            <w:r w:rsidRPr="0009621A">
              <w:rPr>
                <w:sz w:val="20"/>
                <w:szCs w:val="20"/>
              </w:rPr>
              <w:t xml:space="preserve"> psicosocial al </w:t>
            </w:r>
            <w:proofErr w:type="spellStart"/>
            <w:r w:rsidRPr="0009621A">
              <w:rPr>
                <w:sz w:val="20"/>
                <w:szCs w:val="20"/>
              </w:rPr>
              <w:t>déficit</w:t>
            </w:r>
            <w:proofErr w:type="spellEnd"/>
            <w:r w:rsidRPr="0009621A">
              <w:rPr>
                <w:sz w:val="20"/>
                <w:szCs w:val="20"/>
              </w:rPr>
              <w:t xml:space="preserve">: </w:t>
            </w:r>
            <w:proofErr w:type="spellStart"/>
            <w:r w:rsidRPr="0009621A">
              <w:rPr>
                <w:sz w:val="20"/>
                <w:szCs w:val="20"/>
              </w:rPr>
              <w:t>inclusión</w:t>
            </w:r>
            <w:proofErr w:type="spellEnd"/>
            <w:r w:rsidRPr="0009621A">
              <w:rPr>
                <w:sz w:val="20"/>
                <w:szCs w:val="20"/>
              </w:rPr>
              <w:t xml:space="preserve"> social y </w:t>
            </w:r>
            <w:proofErr w:type="spellStart"/>
            <w:r w:rsidRPr="0009621A">
              <w:rPr>
                <w:sz w:val="20"/>
                <w:szCs w:val="20"/>
              </w:rPr>
              <w:t>calidad</w:t>
            </w:r>
            <w:proofErr w:type="spellEnd"/>
            <w:r w:rsidRPr="0009621A">
              <w:rPr>
                <w:sz w:val="20"/>
                <w:szCs w:val="20"/>
              </w:rPr>
              <w:t xml:space="preserve"> de vida</w:t>
            </w:r>
          </w:p>
          <w:p w:rsidR="001E0695" w:rsidRPr="001705EA" w:rsidRDefault="001E0695" w:rsidP="00BF01E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:rsidR="001E0695" w:rsidRPr="001705EA" w:rsidRDefault="001E0695" w:rsidP="001705EA">
            <w:pPr>
              <w:autoSpaceDE w:val="0"/>
              <w:autoSpaceDN w:val="0"/>
              <w:adjustRightInd w:val="0"/>
              <w:spacing w:line="276" w:lineRule="auto"/>
              <w:ind w:left="567" w:firstLine="0"/>
              <w:jc w:val="both"/>
              <w:rPr>
                <w:b/>
                <w:bCs/>
                <w:sz w:val="20"/>
                <w:szCs w:val="20"/>
              </w:rPr>
            </w:pPr>
          </w:p>
          <w:p w:rsidR="001E0695" w:rsidRPr="00DA4936" w:rsidRDefault="00717CED" w:rsidP="00717CED">
            <w:pPr>
              <w:autoSpaceDE w:val="0"/>
              <w:autoSpaceDN w:val="0"/>
              <w:adjustRightInd w:val="0"/>
              <w:spacing w:line="276" w:lineRule="auto"/>
              <w:ind w:left="0" w:firstLine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UNIDAD 5</w:t>
            </w:r>
            <w:r w:rsidRPr="00DA4936">
              <w:rPr>
                <w:b/>
                <w:bCs/>
                <w:sz w:val="20"/>
                <w:szCs w:val="20"/>
              </w:rPr>
              <w:t>. CASOS CLÍNICOS</w:t>
            </w:r>
          </w:p>
          <w:p w:rsidR="001E0695" w:rsidRPr="00DA4936" w:rsidRDefault="001E0695" w:rsidP="0036690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  <w:lang w:val="es-ES"/>
              </w:rPr>
            </w:pPr>
          </w:p>
          <w:p w:rsidR="001E0695" w:rsidRPr="00DA4936" w:rsidRDefault="001E0695" w:rsidP="0034250F">
            <w:pPr>
              <w:autoSpaceDE w:val="0"/>
              <w:autoSpaceDN w:val="0"/>
              <w:adjustRightInd w:val="0"/>
              <w:ind w:left="357" w:firstLine="0"/>
              <w:jc w:val="both"/>
              <w:rPr>
                <w:sz w:val="20"/>
                <w:szCs w:val="20"/>
                <w:lang w:val="es-ES"/>
              </w:rPr>
            </w:pPr>
          </w:p>
        </w:tc>
      </w:tr>
      <w:tr w:rsidR="001E0695" w:rsidRPr="00DA4936">
        <w:trPr>
          <w:trHeight w:val="140"/>
        </w:trPr>
        <w:tc>
          <w:tcPr>
            <w:tcW w:w="3710" w:type="dxa"/>
            <w:shd w:val="pct5" w:color="auto" w:fill="auto"/>
            <w:tcMar>
              <w:top w:w="85" w:type="dxa"/>
              <w:bottom w:w="85" w:type="dxa"/>
            </w:tcMar>
          </w:tcPr>
          <w:p w:rsidR="001E0695" w:rsidRPr="00DA4936" w:rsidRDefault="001E0695" w:rsidP="0034250F">
            <w:pPr>
              <w:autoSpaceDE w:val="0"/>
              <w:autoSpaceDN w:val="0"/>
              <w:adjustRightInd w:val="0"/>
              <w:ind w:left="142" w:hanging="5"/>
              <w:jc w:val="both"/>
              <w:rPr>
                <w:b/>
                <w:bCs/>
                <w:sz w:val="20"/>
                <w:szCs w:val="20"/>
                <w:lang w:val="es-ES"/>
              </w:rPr>
            </w:pPr>
            <w:r w:rsidRPr="00DA4936">
              <w:rPr>
                <w:b/>
                <w:bCs/>
                <w:sz w:val="20"/>
                <w:szCs w:val="20"/>
                <w:lang w:val="es-ES"/>
              </w:rPr>
              <w:lastRenderedPageBreak/>
              <w:t>Lengua/s de impartición</w:t>
            </w:r>
          </w:p>
        </w:tc>
        <w:tc>
          <w:tcPr>
            <w:tcW w:w="6604" w:type="dxa"/>
            <w:shd w:val="pct5" w:color="auto" w:fill="auto"/>
          </w:tcPr>
          <w:p w:rsidR="001E0695" w:rsidRPr="00DA4936" w:rsidRDefault="001E0695" w:rsidP="0034250F">
            <w:pPr>
              <w:autoSpaceDE w:val="0"/>
              <w:autoSpaceDN w:val="0"/>
              <w:adjustRightInd w:val="0"/>
              <w:ind w:left="142" w:hanging="5"/>
              <w:jc w:val="both"/>
              <w:rPr>
                <w:b/>
                <w:bCs/>
                <w:sz w:val="20"/>
                <w:szCs w:val="20"/>
                <w:lang w:val="es-ES"/>
              </w:rPr>
            </w:pPr>
            <w:r w:rsidRPr="00DA4936">
              <w:rPr>
                <w:b/>
                <w:bCs/>
                <w:sz w:val="20"/>
                <w:szCs w:val="20"/>
                <w:lang w:val="es-ES"/>
              </w:rPr>
              <w:t>Castellano /Catalán</w:t>
            </w:r>
          </w:p>
        </w:tc>
      </w:tr>
    </w:tbl>
    <w:p w:rsidR="001E0695" w:rsidRPr="00DA4936" w:rsidRDefault="001E0695">
      <w:pPr>
        <w:rPr>
          <w:sz w:val="20"/>
          <w:szCs w:val="20"/>
        </w:rPr>
      </w:pPr>
    </w:p>
    <w:p w:rsidR="001E0695" w:rsidRDefault="001E0695" w:rsidP="00001DBD">
      <w:pPr>
        <w:rPr>
          <w:sz w:val="20"/>
          <w:szCs w:val="20"/>
        </w:rPr>
      </w:pPr>
    </w:p>
    <w:p w:rsidR="001E0695" w:rsidRPr="00DA4936" w:rsidRDefault="001E0695" w:rsidP="00001DBD">
      <w:pPr>
        <w:rPr>
          <w:sz w:val="20"/>
          <w:szCs w:val="20"/>
        </w:rPr>
      </w:pPr>
    </w:p>
    <w:p w:rsidR="001E0695" w:rsidRPr="00DA4936" w:rsidRDefault="001E0695" w:rsidP="00001DBD">
      <w:pPr>
        <w:rPr>
          <w:sz w:val="20"/>
          <w:szCs w:val="20"/>
        </w:rPr>
      </w:pPr>
      <w:r w:rsidRPr="00DA4936">
        <w:rPr>
          <w:sz w:val="20"/>
          <w:szCs w:val="20"/>
        </w:rPr>
        <w:t>Informació complementària per ajudar a definir l’encàrrec:</w:t>
      </w:r>
    </w:p>
    <w:p w:rsidR="001E0695" w:rsidRPr="00DA4936" w:rsidRDefault="001E0695" w:rsidP="00001DBD">
      <w:pPr>
        <w:rPr>
          <w:sz w:val="20"/>
          <w:szCs w:val="20"/>
        </w:rPr>
      </w:pPr>
    </w:p>
    <w:p w:rsidR="001E0695" w:rsidRPr="00DA4936" w:rsidRDefault="001E0695" w:rsidP="00001DBD">
      <w:pPr>
        <w:rPr>
          <w:sz w:val="20"/>
          <w:szCs w:val="20"/>
        </w:rPr>
      </w:pPr>
    </w:p>
    <w:tbl>
      <w:tblPr>
        <w:tblW w:w="94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608"/>
        <w:gridCol w:w="851"/>
      </w:tblGrid>
      <w:tr w:rsidR="001E0695" w:rsidRPr="00DA4936">
        <w:tc>
          <w:tcPr>
            <w:tcW w:w="9459" w:type="dxa"/>
            <w:gridSpan w:val="2"/>
            <w:shd w:val="clear" w:color="auto" w:fill="D9D9D9"/>
          </w:tcPr>
          <w:p w:rsidR="001E0695" w:rsidRPr="00DA4936" w:rsidRDefault="001E0695" w:rsidP="003541E1">
            <w:pPr>
              <w:rPr>
                <w:sz w:val="20"/>
                <w:szCs w:val="20"/>
              </w:rPr>
            </w:pPr>
            <w:r w:rsidRPr="00DA4936">
              <w:rPr>
                <w:sz w:val="20"/>
                <w:szCs w:val="20"/>
              </w:rPr>
              <w:t>Bloc d’especialització en que es proposa. Marqueu una sola opció</w:t>
            </w:r>
          </w:p>
        </w:tc>
      </w:tr>
      <w:tr w:rsidR="001E0695" w:rsidRPr="00DA4936">
        <w:tc>
          <w:tcPr>
            <w:tcW w:w="8608" w:type="dxa"/>
          </w:tcPr>
          <w:p w:rsidR="001E0695" w:rsidRPr="00DA4936" w:rsidRDefault="001E0695" w:rsidP="003541E1">
            <w:pPr>
              <w:ind w:left="0" w:firstLine="0"/>
              <w:rPr>
                <w:sz w:val="20"/>
                <w:szCs w:val="20"/>
              </w:rPr>
            </w:pPr>
            <w:r w:rsidRPr="00DA4936">
              <w:rPr>
                <w:sz w:val="20"/>
                <w:szCs w:val="20"/>
              </w:rPr>
              <w:t>Atenció òptica i gestió</w:t>
            </w:r>
          </w:p>
        </w:tc>
        <w:tc>
          <w:tcPr>
            <w:tcW w:w="851" w:type="dxa"/>
          </w:tcPr>
          <w:p w:rsidR="001E0695" w:rsidRPr="00DA4936" w:rsidRDefault="001E0695" w:rsidP="003541E1">
            <w:pPr>
              <w:ind w:left="0" w:firstLine="0"/>
              <w:rPr>
                <w:sz w:val="20"/>
                <w:szCs w:val="20"/>
              </w:rPr>
            </w:pPr>
          </w:p>
        </w:tc>
      </w:tr>
      <w:tr w:rsidR="001E0695" w:rsidRPr="00DA4936">
        <w:tc>
          <w:tcPr>
            <w:tcW w:w="8608" w:type="dxa"/>
          </w:tcPr>
          <w:p w:rsidR="001E0695" w:rsidRPr="00DA4936" w:rsidRDefault="001E0695" w:rsidP="003541E1">
            <w:pPr>
              <w:ind w:left="0" w:firstLine="0"/>
              <w:rPr>
                <w:sz w:val="20"/>
                <w:szCs w:val="20"/>
              </w:rPr>
            </w:pPr>
            <w:r w:rsidRPr="00DA4936">
              <w:rPr>
                <w:sz w:val="20"/>
                <w:szCs w:val="20"/>
              </w:rPr>
              <w:t>Salut Visual</w:t>
            </w:r>
          </w:p>
        </w:tc>
        <w:tc>
          <w:tcPr>
            <w:tcW w:w="851" w:type="dxa"/>
          </w:tcPr>
          <w:p w:rsidR="001E0695" w:rsidRPr="00DA4936" w:rsidRDefault="001E0695" w:rsidP="003541E1">
            <w:pPr>
              <w:ind w:left="0" w:firstLine="0"/>
              <w:rPr>
                <w:sz w:val="20"/>
                <w:szCs w:val="20"/>
              </w:rPr>
            </w:pPr>
          </w:p>
        </w:tc>
      </w:tr>
      <w:tr w:rsidR="001E0695" w:rsidRPr="00DA4936">
        <w:tc>
          <w:tcPr>
            <w:tcW w:w="8608" w:type="dxa"/>
          </w:tcPr>
          <w:p w:rsidR="001E0695" w:rsidRPr="00DA4936" w:rsidRDefault="001E0695" w:rsidP="003541E1">
            <w:pPr>
              <w:ind w:left="0" w:firstLine="0"/>
              <w:rPr>
                <w:sz w:val="20"/>
                <w:szCs w:val="20"/>
              </w:rPr>
            </w:pPr>
            <w:r w:rsidRPr="00DA4936">
              <w:rPr>
                <w:sz w:val="20"/>
                <w:szCs w:val="20"/>
              </w:rPr>
              <w:t>Ampliació d’optometria i contactologia</w:t>
            </w:r>
          </w:p>
        </w:tc>
        <w:tc>
          <w:tcPr>
            <w:tcW w:w="851" w:type="dxa"/>
          </w:tcPr>
          <w:p w:rsidR="001E0695" w:rsidRPr="00DA4936" w:rsidRDefault="001E0695" w:rsidP="003541E1">
            <w:pPr>
              <w:ind w:left="0" w:firstLine="0"/>
              <w:rPr>
                <w:sz w:val="20"/>
                <w:szCs w:val="20"/>
              </w:rPr>
            </w:pPr>
            <w:r w:rsidRPr="00DA4936">
              <w:rPr>
                <w:sz w:val="20"/>
                <w:szCs w:val="20"/>
              </w:rPr>
              <w:t>x</w:t>
            </w:r>
          </w:p>
        </w:tc>
      </w:tr>
      <w:tr w:rsidR="001E0695" w:rsidRPr="00DA4936">
        <w:tc>
          <w:tcPr>
            <w:tcW w:w="8608" w:type="dxa"/>
          </w:tcPr>
          <w:p w:rsidR="001E0695" w:rsidRPr="00DA4936" w:rsidRDefault="001E0695" w:rsidP="003541E1">
            <w:pPr>
              <w:ind w:left="0" w:firstLine="0"/>
              <w:rPr>
                <w:sz w:val="20"/>
                <w:szCs w:val="20"/>
              </w:rPr>
            </w:pPr>
            <w:r w:rsidRPr="00DA4936">
              <w:rPr>
                <w:sz w:val="20"/>
                <w:szCs w:val="20"/>
              </w:rPr>
              <w:t>Òptica aplicada</w:t>
            </w:r>
          </w:p>
        </w:tc>
        <w:tc>
          <w:tcPr>
            <w:tcW w:w="851" w:type="dxa"/>
          </w:tcPr>
          <w:p w:rsidR="001E0695" w:rsidRPr="00DA4936" w:rsidRDefault="001E0695" w:rsidP="003541E1">
            <w:pPr>
              <w:ind w:left="0" w:firstLine="0"/>
              <w:rPr>
                <w:sz w:val="20"/>
                <w:szCs w:val="20"/>
              </w:rPr>
            </w:pPr>
          </w:p>
        </w:tc>
      </w:tr>
      <w:tr w:rsidR="001E0695" w:rsidRPr="00DA4936">
        <w:tc>
          <w:tcPr>
            <w:tcW w:w="8608" w:type="dxa"/>
          </w:tcPr>
          <w:p w:rsidR="001E0695" w:rsidRPr="00DA4936" w:rsidRDefault="001E0695" w:rsidP="003541E1">
            <w:pPr>
              <w:ind w:left="0" w:firstLine="0"/>
              <w:rPr>
                <w:sz w:val="20"/>
                <w:szCs w:val="20"/>
              </w:rPr>
            </w:pPr>
            <w:r w:rsidRPr="00DA4936">
              <w:rPr>
                <w:sz w:val="20"/>
                <w:szCs w:val="20"/>
              </w:rPr>
              <w:t>Transversal</w:t>
            </w:r>
          </w:p>
        </w:tc>
        <w:tc>
          <w:tcPr>
            <w:tcW w:w="851" w:type="dxa"/>
          </w:tcPr>
          <w:p w:rsidR="001E0695" w:rsidRPr="00DA4936" w:rsidRDefault="001E0695" w:rsidP="003541E1">
            <w:pPr>
              <w:ind w:left="0" w:firstLine="0"/>
              <w:rPr>
                <w:sz w:val="20"/>
                <w:szCs w:val="20"/>
              </w:rPr>
            </w:pPr>
          </w:p>
        </w:tc>
      </w:tr>
    </w:tbl>
    <w:p w:rsidR="001E0695" w:rsidRPr="00DA4936" w:rsidRDefault="001E0695" w:rsidP="00001DBD">
      <w:pPr>
        <w:rPr>
          <w:sz w:val="20"/>
          <w:szCs w:val="20"/>
        </w:rPr>
      </w:pPr>
    </w:p>
    <w:p w:rsidR="001E0695" w:rsidRPr="00DA4936" w:rsidRDefault="001E0695" w:rsidP="00001DBD">
      <w:pPr>
        <w:rPr>
          <w:sz w:val="20"/>
          <w:szCs w:val="20"/>
        </w:rPr>
      </w:pPr>
    </w:p>
    <w:p w:rsidR="001E0695" w:rsidRPr="00DA4936" w:rsidRDefault="001E0695" w:rsidP="00001DBD">
      <w:pPr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223"/>
        <w:gridCol w:w="891"/>
        <w:gridCol w:w="971"/>
      </w:tblGrid>
      <w:tr w:rsidR="001E0695" w:rsidRPr="00DA4936">
        <w:tc>
          <w:tcPr>
            <w:tcW w:w="8223" w:type="dxa"/>
          </w:tcPr>
          <w:p w:rsidR="001E0695" w:rsidRPr="00DA4936" w:rsidRDefault="001E0695" w:rsidP="00C1066E">
            <w:pPr>
              <w:spacing w:line="240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91" w:type="dxa"/>
            <w:vAlign w:val="center"/>
          </w:tcPr>
          <w:p w:rsidR="001E0695" w:rsidRPr="00DA4936" w:rsidRDefault="001E0695" w:rsidP="00C1066E">
            <w:p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A4936">
              <w:rPr>
                <w:sz w:val="20"/>
                <w:szCs w:val="20"/>
              </w:rPr>
              <w:t>SI</w:t>
            </w:r>
          </w:p>
        </w:tc>
        <w:tc>
          <w:tcPr>
            <w:tcW w:w="971" w:type="dxa"/>
            <w:vAlign w:val="center"/>
          </w:tcPr>
          <w:p w:rsidR="001E0695" w:rsidRPr="00DA4936" w:rsidRDefault="001E0695" w:rsidP="00C1066E">
            <w:p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A4936">
              <w:rPr>
                <w:sz w:val="20"/>
                <w:szCs w:val="20"/>
              </w:rPr>
              <w:t>NO</w:t>
            </w:r>
          </w:p>
        </w:tc>
      </w:tr>
      <w:tr w:rsidR="001E0695" w:rsidRPr="00E7264F">
        <w:tc>
          <w:tcPr>
            <w:tcW w:w="8223" w:type="dxa"/>
          </w:tcPr>
          <w:p w:rsidR="001E0695" w:rsidRPr="00E7264F" w:rsidRDefault="001E0695" w:rsidP="00C1066E">
            <w:pPr>
              <w:spacing w:line="240" w:lineRule="auto"/>
              <w:ind w:left="-35" w:firstLine="0"/>
              <w:rPr>
                <w:sz w:val="20"/>
                <w:szCs w:val="20"/>
              </w:rPr>
            </w:pPr>
            <w:r w:rsidRPr="00E7264F">
              <w:rPr>
                <w:sz w:val="20"/>
                <w:szCs w:val="20"/>
              </w:rPr>
              <w:t xml:space="preserve">Adquirim el compromís d’oferir l’assignatura en format </w:t>
            </w:r>
            <w:proofErr w:type="spellStart"/>
            <w:r w:rsidRPr="00E7264F">
              <w:rPr>
                <w:sz w:val="20"/>
                <w:szCs w:val="20"/>
              </w:rPr>
              <w:t>semipresencial</w:t>
            </w:r>
            <w:proofErr w:type="spellEnd"/>
            <w:r w:rsidRPr="00E7264F">
              <w:rPr>
                <w:sz w:val="20"/>
                <w:szCs w:val="20"/>
              </w:rPr>
              <w:t xml:space="preserve"> quan s’implantin les optatives del grau </w:t>
            </w:r>
            <w:proofErr w:type="spellStart"/>
            <w:r w:rsidRPr="00E7264F">
              <w:rPr>
                <w:sz w:val="20"/>
                <w:szCs w:val="20"/>
              </w:rPr>
              <w:t>semipresencial</w:t>
            </w:r>
            <w:proofErr w:type="spellEnd"/>
            <w:r w:rsidRPr="00E7264F">
              <w:rPr>
                <w:sz w:val="20"/>
                <w:szCs w:val="20"/>
              </w:rPr>
              <w:t>. 1Q 13-14.</w:t>
            </w:r>
          </w:p>
        </w:tc>
        <w:tc>
          <w:tcPr>
            <w:tcW w:w="891" w:type="dxa"/>
            <w:vAlign w:val="center"/>
          </w:tcPr>
          <w:p w:rsidR="001E0695" w:rsidRPr="00E7264F" w:rsidRDefault="001E0695" w:rsidP="00C1066E">
            <w:p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7264F">
              <w:rPr>
                <w:sz w:val="20"/>
                <w:szCs w:val="20"/>
              </w:rPr>
              <w:t>x</w:t>
            </w:r>
          </w:p>
        </w:tc>
        <w:tc>
          <w:tcPr>
            <w:tcW w:w="971" w:type="dxa"/>
            <w:vAlign w:val="center"/>
          </w:tcPr>
          <w:p w:rsidR="001E0695" w:rsidRPr="00E7264F" w:rsidRDefault="001E0695" w:rsidP="00C1066E">
            <w:p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</w:tr>
      <w:tr w:rsidR="001E0695" w:rsidRPr="00E7264F">
        <w:tc>
          <w:tcPr>
            <w:tcW w:w="8223" w:type="dxa"/>
          </w:tcPr>
          <w:p w:rsidR="001E0695" w:rsidRPr="00E7264F" w:rsidRDefault="001E0695" w:rsidP="00C1066E">
            <w:pPr>
              <w:spacing w:line="240" w:lineRule="auto"/>
              <w:ind w:left="-35" w:firstLine="0"/>
              <w:rPr>
                <w:sz w:val="20"/>
                <w:szCs w:val="20"/>
              </w:rPr>
            </w:pPr>
            <w:r w:rsidRPr="00E7264F">
              <w:rPr>
                <w:sz w:val="20"/>
                <w:szCs w:val="20"/>
              </w:rPr>
              <w:t>Oferirem el material i la docència de l’assignatura en anglès</w:t>
            </w:r>
          </w:p>
        </w:tc>
        <w:tc>
          <w:tcPr>
            <w:tcW w:w="891" w:type="dxa"/>
            <w:vAlign w:val="center"/>
          </w:tcPr>
          <w:p w:rsidR="001E0695" w:rsidRPr="00E7264F" w:rsidRDefault="001E0695" w:rsidP="00C1066E">
            <w:p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71" w:type="dxa"/>
            <w:vAlign w:val="center"/>
          </w:tcPr>
          <w:p w:rsidR="001E0695" w:rsidRPr="00E7264F" w:rsidRDefault="001E0695" w:rsidP="00C1066E">
            <w:p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7264F">
              <w:rPr>
                <w:sz w:val="20"/>
                <w:szCs w:val="20"/>
              </w:rPr>
              <w:t>x</w:t>
            </w:r>
          </w:p>
        </w:tc>
      </w:tr>
      <w:tr w:rsidR="001E0695" w:rsidRPr="00E7264F">
        <w:tc>
          <w:tcPr>
            <w:tcW w:w="8223" w:type="dxa"/>
          </w:tcPr>
          <w:p w:rsidR="001E0695" w:rsidRPr="00E7264F" w:rsidRDefault="001E0695" w:rsidP="00C1066E">
            <w:pPr>
              <w:spacing w:line="240" w:lineRule="auto"/>
              <w:ind w:left="0" w:firstLine="0"/>
              <w:rPr>
                <w:sz w:val="20"/>
                <w:szCs w:val="20"/>
              </w:rPr>
            </w:pPr>
            <w:r w:rsidRPr="00E7264F">
              <w:rPr>
                <w:sz w:val="20"/>
                <w:szCs w:val="20"/>
              </w:rPr>
              <w:t>Oferirem el material de l’assignatura en anglès</w:t>
            </w:r>
          </w:p>
        </w:tc>
        <w:tc>
          <w:tcPr>
            <w:tcW w:w="891" w:type="dxa"/>
            <w:vAlign w:val="center"/>
          </w:tcPr>
          <w:p w:rsidR="001E0695" w:rsidRPr="00E7264F" w:rsidRDefault="001E0695" w:rsidP="00C1066E">
            <w:p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71" w:type="dxa"/>
            <w:vAlign w:val="center"/>
          </w:tcPr>
          <w:p w:rsidR="001E0695" w:rsidRPr="00E7264F" w:rsidRDefault="001E0695" w:rsidP="00C1066E">
            <w:p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7264F">
              <w:rPr>
                <w:sz w:val="20"/>
                <w:szCs w:val="20"/>
              </w:rPr>
              <w:t>x</w:t>
            </w:r>
          </w:p>
        </w:tc>
      </w:tr>
      <w:tr w:rsidR="001E0695" w:rsidRPr="00E7264F">
        <w:trPr>
          <w:trHeight w:val="115"/>
        </w:trPr>
        <w:tc>
          <w:tcPr>
            <w:tcW w:w="8223" w:type="dxa"/>
          </w:tcPr>
          <w:p w:rsidR="001E0695" w:rsidRPr="00E7264F" w:rsidRDefault="001E0695" w:rsidP="00C1066E">
            <w:pPr>
              <w:spacing w:line="240" w:lineRule="auto"/>
              <w:ind w:left="0" w:firstLine="0"/>
              <w:rPr>
                <w:sz w:val="20"/>
                <w:szCs w:val="20"/>
              </w:rPr>
            </w:pPr>
            <w:r w:rsidRPr="00E7264F">
              <w:rPr>
                <w:sz w:val="20"/>
                <w:szCs w:val="20"/>
              </w:rPr>
              <w:t>Estem en disposició d’oferir l’assignatura en períodes no continus (rotació)</w:t>
            </w:r>
          </w:p>
        </w:tc>
        <w:tc>
          <w:tcPr>
            <w:tcW w:w="1862" w:type="dxa"/>
            <w:gridSpan w:val="2"/>
            <w:vAlign w:val="center"/>
          </w:tcPr>
          <w:p w:rsidR="001E0695" w:rsidRPr="00E7264F" w:rsidRDefault="001E0695" w:rsidP="00C527AD">
            <w:p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7264F">
              <w:rPr>
                <w:sz w:val="20"/>
                <w:szCs w:val="20"/>
              </w:rPr>
              <w:t>(*)</w:t>
            </w:r>
          </w:p>
        </w:tc>
      </w:tr>
    </w:tbl>
    <w:p w:rsidR="001E0695" w:rsidRPr="00E7264F" w:rsidRDefault="001E0695" w:rsidP="00001DBD">
      <w:pPr>
        <w:spacing w:line="240" w:lineRule="auto"/>
        <w:rPr>
          <w:sz w:val="20"/>
          <w:szCs w:val="20"/>
        </w:rPr>
      </w:pPr>
    </w:p>
    <w:p w:rsidR="001E0695" w:rsidRPr="00E7264F" w:rsidRDefault="001E0695" w:rsidP="00C527AD">
      <w:pPr>
        <w:rPr>
          <w:rFonts w:ascii="Arial" w:hAnsi="Arial" w:cs="Arial"/>
          <w:sz w:val="24"/>
          <w:szCs w:val="24"/>
        </w:rPr>
      </w:pPr>
      <w:r w:rsidRPr="00E7264F">
        <w:rPr>
          <w:rFonts w:ascii="Arial" w:hAnsi="Arial" w:cs="Arial"/>
          <w:sz w:val="24"/>
          <w:szCs w:val="24"/>
        </w:rPr>
        <w:t xml:space="preserve">(*)  </w:t>
      </w:r>
      <w:r w:rsidRPr="00E7264F">
        <w:rPr>
          <w:sz w:val="20"/>
          <w:szCs w:val="20"/>
        </w:rPr>
        <w:t xml:space="preserve">Oferim l’assignatura amb la </w:t>
      </w:r>
      <w:proofErr w:type="spellStart"/>
      <w:r w:rsidRPr="00E7264F">
        <w:rPr>
          <w:sz w:val="20"/>
          <w:szCs w:val="20"/>
        </w:rPr>
        <w:t>freqüencia</w:t>
      </w:r>
      <w:proofErr w:type="spellEnd"/>
      <w:r w:rsidRPr="00E7264F">
        <w:rPr>
          <w:sz w:val="20"/>
          <w:szCs w:val="20"/>
        </w:rPr>
        <w:t xml:space="preserve"> que sigui convenient per l’adequada progressió de </w:t>
      </w:r>
      <w:proofErr w:type="spellStart"/>
      <w:r w:rsidRPr="00E7264F">
        <w:rPr>
          <w:sz w:val="20"/>
          <w:szCs w:val="20"/>
        </w:rPr>
        <w:t>l’aprenentage</w:t>
      </w:r>
      <w:proofErr w:type="spellEnd"/>
      <w:r w:rsidRPr="00E7264F">
        <w:rPr>
          <w:sz w:val="20"/>
          <w:szCs w:val="20"/>
        </w:rPr>
        <w:t xml:space="preserve"> dels estudiants de la FOOT</w:t>
      </w:r>
    </w:p>
    <w:p w:rsidR="001E0695" w:rsidRPr="00DA4936" w:rsidRDefault="001E0695">
      <w:pPr>
        <w:rPr>
          <w:sz w:val="20"/>
          <w:szCs w:val="20"/>
        </w:rPr>
      </w:pPr>
    </w:p>
    <w:sectPr w:rsidR="001E0695" w:rsidRPr="00DA4936" w:rsidSect="00137B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4607" w:rsidRDefault="00D74607" w:rsidP="007F3163">
      <w:pPr>
        <w:spacing w:line="240" w:lineRule="auto"/>
      </w:pPr>
      <w:r>
        <w:separator/>
      </w:r>
    </w:p>
  </w:endnote>
  <w:endnote w:type="continuationSeparator" w:id="0">
    <w:p w:rsidR="00D74607" w:rsidRDefault="00D74607" w:rsidP="007F316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4607" w:rsidRDefault="00D74607" w:rsidP="007F3163">
      <w:pPr>
        <w:spacing w:line="240" w:lineRule="auto"/>
      </w:pPr>
      <w:r>
        <w:separator/>
      </w:r>
    </w:p>
  </w:footnote>
  <w:footnote w:type="continuationSeparator" w:id="0">
    <w:p w:rsidR="00D74607" w:rsidRDefault="00D74607" w:rsidP="007F316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A03BF"/>
    <w:multiLevelType w:val="hybridMultilevel"/>
    <w:tmpl w:val="AA62E3B6"/>
    <w:lvl w:ilvl="0" w:tplc="0C0A000F">
      <w:start w:val="1"/>
      <w:numFmt w:val="decimal"/>
      <w:lvlText w:val="%1."/>
      <w:lvlJc w:val="left"/>
      <w:pPr>
        <w:ind w:left="1077" w:hanging="360"/>
      </w:pPr>
    </w:lvl>
    <w:lvl w:ilvl="1" w:tplc="0C0A0019" w:tentative="1">
      <w:start w:val="1"/>
      <w:numFmt w:val="lowerLetter"/>
      <w:lvlText w:val="%2."/>
      <w:lvlJc w:val="left"/>
      <w:pPr>
        <w:ind w:left="1797" w:hanging="360"/>
      </w:pPr>
    </w:lvl>
    <w:lvl w:ilvl="2" w:tplc="0C0A001B" w:tentative="1">
      <w:start w:val="1"/>
      <w:numFmt w:val="lowerRoman"/>
      <w:lvlText w:val="%3."/>
      <w:lvlJc w:val="right"/>
      <w:pPr>
        <w:ind w:left="2517" w:hanging="180"/>
      </w:pPr>
    </w:lvl>
    <w:lvl w:ilvl="3" w:tplc="0C0A000F" w:tentative="1">
      <w:start w:val="1"/>
      <w:numFmt w:val="decimal"/>
      <w:lvlText w:val="%4."/>
      <w:lvlJc w:val="left"/>
      <w:pPr>
        <w:ind w:left="3237" w:hanging="360"/>
      </w:pPr>
    </w:lvl>
    <w:lvl w:ilvl="4" w:tplc="0C0A0019" w:tentative="1">
      <w:start w:val="1"/>
      <w:numFmt w:val="lowerLetter"/>
      <w:lvlText w:val="%5."/>
      <w:lvlJc w:val="left"/>
      <w:pPr>
        <w:ind w:left="3957" w:hanging="360"/>
      </w:pPr>
    </w:lvl>
    <w:lvl w:ilvl="5" w:tplc="0C0A001B" w:tentative="1">
      <w:start w:val="1"/>
      <w:numFmt w:val="lowerRoman"/>
      <w:lvlText w:val="%6."/>
      <w:lvlJc w:val="right"/>
      <w:pPr>
        <w:ind w:left="4677" w:hanging="180"/>
      </w:pPr>
    </w:lvl>
    <w:lvl w:ilvl="6" w:tplc="0C0A000F" w:tentative="1">
      <w:start w:val="1"/>
      <w:numFmt w:val="decimal"/>
      <w:lvlText w:val="%7."/>
      <w:lvlJc w:val="left"/>
      <w:pPr>
        <w:ind w:left="5397" w:hanging="360"/>
      </w:pPr>
    </w:lvl>
    <w:lvl w:ilvl="7" w:tplc="0C0A0019" w:tentative="1">
      <w:start w:val="1"/>
      <w:numFmt w:val="lowerLetter"/>
      <w:lvlText w:val="%8."/>
      <w:lvlJc w:val="left"/>
      <w:pPr>
        <w:ind w:left="6117" w:hanging="360"/>
      </w:pPr>
    </w:lvl>
    <w:lvl w:ilvl="8" w:tplc="0C0A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>
    <w:nsid w:val="0A33061E"/>
    <w:multiLevelType w:val="hybridMultilevel"/>
    <w:tmpl w:val="DA103F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794239E"/>
    <w:multiLevelType w:val="hybridMultilevel"/>
    <w:tmpl w:val="45C61A72"/>
    <w:lvl w:ilvl="0" w:tplc="26D2AEDE">
      <w:start w:val="9"/>
      <w:numFmt w:val="decimal"/>
      <w:lvlText w:val="%1"/>
      <w:lvlJc w:val="left"/>
      <w:pPr>
        <w:ind w:left="757" w:hanging="360"/>
      </w:pPr>
      <w:rPr>
        <w:rFonts w:ascii="Century Gothic" w:hAnsi="Century Gothic" w:cs="Century Gothic" w:hint="default"/>
        <w:i w:val="0"/>
        <w:iCs w:val="0"/>
        <w:color w:val="auto"/>
        <w:sz w:val="16"/>
        <w:szCs w:val="16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B74C8C"/>
    <w:multiLevelType w:val="hybridMultilevel"/>
    <w:tmpl w:val="FBA69B02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4556DB9"/>
    <w:multiLevelType w:val="multilevel"/>
    <w:tmpl w:val="0C0A001F"/>
    <w:lvl w:ilvl="0">
      <w:start w:val="1"/>
      <w:numFmt w:val="decimal"/>
      <w:lvlText w:val="%1."/>
      <w:lvlJc w:val="left"/>
      <w:pPr>
        <w:ind w:left="1776" w:hanging="360"/>
      </w:pPr>
    </w:lvl>
    <w:lvl w:ilvl="1">
      <w:start w:val="1"/>
      <w:numFmt w:val="decimal"/>
      <w:lvlText w:val="%1.%2."/>
      <w:lvlJc w:val="left"/>
      <w:pPr>
        <w:ind w:left="2208" w:hanging="432"/>
      </w:pPr>
    </w:lvl>
    <w:lvl w:ilvl="2">
      <w:start w:val="1"/>
      <w:numFmt w:val="decimal"/>
      <w:lvlText w:val="%1.%2.%3."/>
      <w:lvlJc w:val="left"/>
      <w:pPr>
        <w:ind w:left="2640" w:hanging="504"/>
      </w:pPr>
    </w:lvl>
    <w:lvl w:ilvl="3">
      <w:start w:val="1"/>
      <w:numFmt w:val="decimal"/>
      <w:lvlText w:val="%1.%2.%3.%4."/>
      <w:lvlJc w:val="left"/>
      <w:pPr>
        <w:ind w:left="3144" w:hanging="648"/>
      </w:pPr>
    </w:lvl>
    <w:lvl w:ilvl="4">
      <w:start w:val="1"/>
      <w:numFmt w:val="decimal"/>
      <w:lvlText w:val="%1.%2.%3.%4.%5."/>
      <w:lvlJc w:val="left"/>
      <w:pPr>
        <w:ind w:left="3648" w:hanging="792"/>
      </w:pPr>
    </w:lvl>
    <w:lvl w:ilvl="5">
      <w:start w:val="1"/>
      <w:numFmt w:val="decimal"/>
      <w:lvlText w:val="%1.%2.%3.%4.%5.%6."/>
      <w:lvlJc w:val="left"/>
      <w:pPr>
        <w:ind w:left="4152" w:hanging="936"/>
      </w:pPr>
    </w:lvl>
    <w:lvl w:ilvl="6">
      <w:start w:val="1"/>
      <w:numFmt w:val="decimal"/>
      <w:lvlText w:val="%1.%2.%3.%4.%5.%6.%7."/>
      <w:lvlJc w:val="left"/>
      <w:pPr>
        <w:ind w:left="4656" w:hanging="1080"/>
      </w:pPr>
    </w:lvl>
    <w:lvl w:ilvl="7">
      <w:start w:val="1"/>
      <w:numFmt w:val="decimal"/>
      <w:lvlText w:val="%1.%2.%3.%4.%5.%6.%7.%8."/>
      <w:lvlJc w:val="left"/>
      <w:pPr>
        <w:ind w:left="5160" w:hanging="1224"/>
      </w:pPr>
    </w:lvl>
    <w:lvl w:ilvl="8">
      <w:start w:val="1"/>
      <w:numFmt w:val="decimal"/>
      <w:lvlText w:val="%1.%2.%3.%4.%5.%6.%7.%8.%9."/>
      <w:lvlJc w:val="left"/>
      <w:pPr>
        <w:ind w:left="5736" w:hanging="1440"/>
      </w:pPr>
    </w:lvl>
  </w:abstractNum>
  <w:abstractNum w:abstractNumId="5">
    <w:nsid w:val="383B7A59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96D435C"/>
    <w:multiLevelType w:val="hybridMultilevel"/>
    <w:tmpl w:val="14F8DC00"/>
    <w:lvl w:ilvl="0" w:tplc="47F8678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BC9413D0">
      <w:start w:val="1"/>
      <w:numFmt w:val="bullet"/>
      <w:lvlText w:val=""/>
      <w:lvlJc w:val="left"/>
      <w:pPr>
        <w:tabs>
          <w:tab w:val="num" w:pos="723"/>
        </w:tabs>
        <w:ind w:left="1080"/>
      </w:pPr>
      <w:rPr>
        <w:rFonts w:ascii="Symbol" w:hAnsi="Symbol" w:cs="Symbol" w:hint="default"/>
      </w:rPr>
    </w:lvl>
    <w:lvl w:ilvl="2" w:tplc="040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12E4062"/>
    <w:multiLevelType w:val="hybridMultilevel"/>
    <w:tmpl w:val="320686EA"/>
    <w:lvl w:ilvl="0" w:tplc="2C10B2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C81635"/>
    <w:multiLevelType w:val="hybridMultilevel"/>
    <w:tmpl w:val="6AF236AC"/>
    <w:lvl w:ilvl="0" w:tplc="0C0A000F">
      <w:start w:val="1"/>
      <w:numFmt w:val="decimal"/>
      <w:lvlText w:val="%1."/>
      <w:lvlJc w:val="left"/>
      <w:pPr>
        <w:ind w:left="1068" w:hanging="360"/>
      </w:pPr>
    </w:lvl>
    <w:lvl w:ilvl="1" w:tplc="0C0A0019">
      <w:start w:val="1"/>
      <w:numFmt w:val="lowerLetter"/>
      <w:lvlText w:val="%2."/>
      <w:lvlJc w:val="left"/>
      <w:pPr>
        <w:ind w:left="1788" w:hanging="360"/>
      </w:pPr>
    </w:lvl>
    <w:lvl w:ilvl="2" w:tplc="0C0A001B">
      <w:start w:val="1"/>
      <w:numFmt w:val="lowerRoman"/>
      <w:lvlText w:val="%3."/>
      <w:lvlJc w:val="right"/>
      <w:pPr>
        <w:ind w:left="2508" w:hanging="180"/>
      </w:pPr>
    </w:lvl>
    <w:lvl w:ilvl="3" w:tplc="0C0A000F">
      <w:start w:val="1"/>
      <w:numFmt w:val="decimal"/>
      <w:lvlText w:val="%4."/>
      <w:lvlJc w:val="left"/>
      <w:pPr>
        <w:ind w:left="3228" w:hanging="360"/>
      </w:pPr>
    </w:lvl>
    <w:lvl w:ilvl="4" w:tplc="0C0A0019">
      <w:start w:val="1"/>
      <w:numFmt w:val="lowerLetter"/>
      <w:lvlText w:val="%5."/>
      <w:lvlJc w:val="left"/>
      <w:pPr>
        <w:ind w:left="3948" w:hanging="360"/>
      </w:pPr>
    </w:lvl>
    <w:lvl w:ilvl="5" w:tplc="0C0A001B">
      <w:start w:val="1"/>
      <w:numFmt w:val="lowerRoman"/>
      <w:lvlText w:val="%6."/>
      <w:lvlJc w:val="right"/>
      <w:pPr>
        <w:ind w:left="4668" w:hanging="180"/>
      </w:pPr>
    </w:lvl>
    <w:lvl w:ilvl="6" w:tplc="0C0A000F">
      <w:start w:val="1"/>
      <w:numFmt w:val="decimal"/>
      <w:lvlText w:val="%7."/>
      <w:lvlJc w:val="left"/>
      <w:pPr>
        <w:ind w:left="5388" w:hanging="360"/>
      </w:pPr>
    </w:lvl>
    <w:lvl w:ilvl="7" w:tplc="0C0A0019">
      <w:start w:val="1"/>
      <w:numFmt w:val="lowerLetter"/>
      <w:lvlText w:val="%8."/>
      <w:lvlJc w:val="left"/>
      <w:pPr>
        <w:ind w:left="6108" w:hanging="360"/>
      </w:pPr>
    </w:lvl>
    <w:lvl w:ilvl="8" w:tplc="0C0A001B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B3327B8"/>
    <w:multiLevelType w:val="hybridMultilevel"/>
    <w:tmpl w:val="05805F90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4E013C50"/>
    <w:multiLevelType w:val="hybridMultilevel"/>
    <w:tmpl w:val="0AFA5C88"/>
    <w:lvl w:ilvl="0" w:tplc="26D2AEDE">
      <w:start w:val="9"/>
      <w:numFmt w:val="decimal"/>
      <w:lvlText w:val="%1"/>
      <w:lvlJc w:val="left"/>
      <w:pPr>
        <w:ind w:left="757" w:hanging="360"/>
      </w:pPr>
      <w:rPr>
        <w:rFonts w:ascii="Century Gothic" w:hAnsi="Century Gothic" w:cs="Century Gothic" w:hint="default"/>
        <w:i w:val="0"/>
        <w:iCs w:val="0"/>
        <w:color w:val="auto"/>
        <w:sz w:val="16"/>
        <w:szCs w:val="16"/>
      </w:rPr>
    </w:lvl>
    <w:lvl w:ilvl="1" w:tplc="0C0A0019">
      <w:start w:val="1"/>
      <w:numFmt w:val="lowerLetter"/>
      <w:lvlText w:val="%2."/>
      <w:lvlJc w:val="left"/>
      <w:pPr>
        <w:ind w:left="1477" w:hanging="360"/>
      </w:pPr>
    </w:lvl>
    <w:lvl w:ilvl="2" w:tplc="0C0A001B">
      <w:start w:val="1"/>
      <w:numFmt w:val="lowerRoman"/>
      <w:lvlText w:val="%3."/>
      <w:lvlJc w:val="right"/>
      <w:pPr>
        <w:ind w:left="2197" w:hanging="180"/>
      </w:pPr>
    </w:lvl>
    <w:lvl w:ilvl="3" w:tplc="0C0A000F">
      <w:start w:val="1"/>
      <w:numFmt w:val="decimal"/>
      <w:lvlText w:val="%4."/>
      <w:lvlJc w:val="left"/>
      <w:pPr>
        <w:ind w:left="2917" w:hanging="360"/>
      </w:pPr>
    </w:lvl>
    <w:lvl w:ilvl="4" w:tplc="0C0A0019">
      <w:start w:val="1"/>
      <w:numFmt w:val="lowerLetter"/>
      <w:lvlText w:val="%5."/>
      <w:lvlJc w:val="left"/>
      <w:pPr>
        <w:ind w:left="3637" w:hanging="360"/>
      </w:pPr>
    </w:lvl>
    <w:lvl w:ilvl="5" w:tplc="0C0A001B">
      <w:start w:val="1"/>
      <w:numFmt w:val="lowerRoman"/>
      <w:lvlText w:val="%6."/>
      <w:lvlJc w:val="right"/>
      <w:pPr>
        <w:ind w:left="4357" w:hanging="180"/>
      </w:pPr>
    </w:lvl>
    <w:lvl w:ilvl="6" w:tplc="0C0A000F">
      <w:start w:val="1"/>
      <w:numFmt w:val="decimal"/>
      <w:lvlText w:val="%7."/>
      <w:lvlJc w:val="left"/>
      <w:pPr>
        <w:ind w:left="5077" w:hanging="360"/>
      </w:pPr>
    </w:lvl>
    <w:lvl w:ilvl="7" w:tplc="0C0A0019">
      <w:start w:val="1"/>
      <w:numFmt w:val="lowerLetter"/>
      <w:lvlText w:val="%8."/>
      <w:lvlJc w:val="left"/>
      <w:pPr>
        <w:ind w:left="5797" w:hanging="360"/>
      </w:pPr>
    </w:lvl>
    <w:lvl w:ilvl="8" w:tplc="0C0A001B">
      <w:start w:val="1"/>
      <w:numFmt w:val="lowerRoman"/>
      <w:lvlText w:val="%9."/>
      <w:lvlJc w:val="right"/>
      <w:pPr>
        <w:ind w:left="6517" w:hanging="180"/>
      </w:pPr>
    </w:lvl>
  </w:abstractNum>
  <w:abstractNum w:abstractNumId="11">
    <w:nsid w:val="5A6A6936"/>
    <w:multiLevelType w:val="hybridMultilevel"/>
    <w:tmpl w:val="F5D47B06"/>
    <w:lvl w:ilvl="0" w:tplc="0C0A0001">
      <w:start w:val="1"/>
      <w:numFmt w:val="bullet"/>
      <w:lvlText w:val=""/>
      <w:lvlJc w:val="left"/>
      <w:pPr>
        <w:ind w:left="857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ind w:left="157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297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ind w:left="3017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ind w:left="3737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457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ind w:left="5177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ind w:left="5897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617" w:hanging="360"/>
      </w:pPr>
      <w:rPr>
        <w:rFonts w:ascii="Wingdings" w:hAnsi="Wingdings" w:cs="Wingdings" w:hint="default"/>
      </w:rPr>
    </w:lvl>
  </w:abstractNum>
  <w:abstractNum w:abstractNumId="12">
    <w:nsid w:val="5B9653B4"/>
    <w:multiLevelType w:val="hybridMultilevel"/>
    <w:tmpl w:val="B600D720"/>
    <w:lvl w:ilvl="0" w:tplc="2B328F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37" w:hanging="360"/>
      </w:pPr>
    </w:lvl>
    <w:lvl w:ilvl="2" w:tplc="0C0A001B">
      <w:start w:val="1"/>
      <w:numFmt w:val="lowerRoman"/>
      <w:lvlText w:val="%3."/>
      <w:lvlJc w:val="right"/>
      <w:pPr>
        <w:ind w:left="2157" w:hanging="180"/>
      </w:pPr>
    </w:lvl>
    <w:lvl w:ilvl="3" w:tplc="0C0A000F">
      <w:start w:val="1"/>
      <w:numFmt w:val="decimal"/>
      <w:lvlText w:val="%4."/>
      <w:lvlJc w:val="left"/>
      <w:pPr>
        <w:ind w:left="2877" w:hanging="360"/>
      </w:pPr>
    </w:lvl>
    <w:lvl w:ilvl="4" w:tplc="0C0A0019">
      <w:start w:val="1"/>
      <w:numFmt w:val="lowerLetter"/>
      <w:lvlText w:val="%5."/>
      <w:lvlJc w:val="left"/>
      <w:pPr>
        <w:ind w:left="3597" w:hanging="360"/>
      </w:pPr>
    </w:lvl>
    <w:lvl w:ilvl="5" w:tplc="0C0A001B">
      <w:start w:val="1"/>
      <w:numFmt w:val="lowerRoman"/>
      <w:lvlText w:val="%6."/>
      <w:lvlJc w:val="right"/>
      <w:pPr>
        <w:ind w:left="4317" w:hanging="180"/>
      </w:pPr>
    </w:lvl>
    <w:lvl w:ilvl="6" w:tplc="0C0A000F">
      <w:start w:val="1"/>
      <w:numFmt w:val="decimal"/>
      <w:lvlText w:val="%7."/>
      <w:lvlJc w:val="left"/>
      <w:pPr>
        <w:ind w:left="5037" w:hanging="360"/>
      </w:pPr>
    </w:lvl>
    <w:lvl w:ilvl="7" w:tplc="0C0A0019">
      <w:start w:val="1"/>
      <w:numFmt w:val="lowerLetter"/>
      <w:lvlText w:val="%8."/>
      <w:lvlJc w:val="left"/>
      <w:pPr>
        <w:ind w:left="5757" w:hanging="360"/>
      </w:pPr>
    </w:lvl>
    <w:lvl w:ilvl="8" w:tplc="0C0A001B">
      <w:start w:val="1"/>
      <w:numFmt w:val="lowerRoman"/>
      <w:lvlText w:val="%9."/>
      <w:lvlJc w:val="right"/>
      <w:pPr>
        <w:ind w:left="6477" w:hanging="180"/>
      </w:pPr>
    </w:lvl>
  </w:abstractNum>
  <w:abstractNum w:abstractNumId="13">
    <w:nsid w:val="5DD914A1"/>
    <w:multiLevelType w:val="hybridMultilevel"/>
    <w:tmpl w:val="844826B8"/>
    <w:lvl w:ilvl="0" w:tplc="57DA9F9A">
      <w:start w:val="4"/>
      <w:numFmt w:val="bullet"/>
      <w:lvlText w:val="-"/>
      <w:lvlJc w:val="left"/>
      <w:pPr>
        <w:ind w:left="360" w:hanging="360"/>
      </w:pPr>
      <w:rPr>
        <w:rFonts w:ascii="Calibri" w:eastAsia="Times New Roman" w:hAnsi="Calibri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1C21E6F"/>
    <w:multiLevelType w:val="hybridMultilevel"/>
    <w:tmpl w:val="752A658C"/>
    <w:lvl w:ilvl="0" w:tplc="0C0A000F">
      <w:start w:val="1"/>
      <w:numFmt w:val="decimal"/>
      <w:lvlText w:val="%1."/>
      <w:lvlJc w:val="left"/>
      <w:pPr>
        <w:ind w:left="1077" w:hanging="360"/>
      </w:pPr>
    </w:lvl>
    <w:lvl w:ilvl="1" w:tplc="0C0A0019" w:tentative="1">
      <w:start w:val="1"/>
      <w:numFmt w:val="lowerLetter"/>
      <w:lvlText w:val="%2."/>
      <w:lvlJc w:val="left"/>
      <w:pPr>
        <w:ind w:left="1797" w:hanging="360"/>
      </w:pPr>
    </w:lvl>
    <w:lvl w:ilvl="2" w:tplc="0C0A001B" w:tentative="1">
      <w:start w:val="1"/>
      <w:numFmt w:val="lowerRoman"/>
      <w:lvlText w:val="%3."/>
      <w:lvlJc w:val="right"/>
      <w:pPr>
        <w:ind w:left="2517" w:hanging="180"/>
      </w:pPr>
    </w:lvl>
    <w:lvl w:ilvl="3" w:tplc="0C0A000F" w:tentative="1">
      <w:start w:val="1"/>
      <w:numFmt w:val="decimal"/>
      <w:lvlText w:val="%4."/>
      <w:lvlJc w:val="left"/>
      <w:pPr>
        <w:ind w:left="3237" w:hanging="360"/>
      </w:pPr>
    </w:lvl>
    <w:lvl w:ilvl="4" w:tplc="0C0A0019" w:tentative="1">
      <w:start w:val="1"/>
      <w:numFmt w:val="lowerLetter"/>
      <w:lvlText w:val="%5."/>
      <w:lvlJc w:val="left"/>
      <w:pPr>
        <w:ind w:left="3957" w:hanging="360"/>
      </w:pPr>
    </w:lvl>
    <w:lvl w:ilvl="5" w:tplc="0C0A001B" w:tentative="1">
      <w:start w:val="1"/>
      <w:numFmt w:val="lowerRoman"/>
      <w:lvlText w:val="%6."/>
      <w:lvlJc w:val="right"/>
      <w:pPr>
        <w:ind w:left="4677" w:hanging="180"/>
      </w:pPr>
    </w:lvl>
    <w:lvl w:ilvl="6" w:tplc="0C0A000F" w:tentative="1">
      <w:start w:val="1"/>
      <w:numFmt w:val="decimal"/>
      <w:lvlText w:val="%7."/>
      <w:lvlJc w:val="left"/>
      <w:pPr>
        <w:ind w:left="5397" w:hanging="360"/>
      </w:pPr>
    </w:lvl>
    <w:lvl w:ilvl="7" w:tplc="0C0A0019" w:tentative="1">
      <w:start w:val="1"/>
      <w:numFmt w:val="lowerLetter"/>
      <w:lvlText w:val="%8."/>
      <w:lvlJc w:val="left"/>
      <w:pPr>
        <w:ind w:left="6117" w:hanging="360"/>
      </w:pPr>
    </w:lvl>
    <w:lvl w:ilvl="8" w:tplc="0C0A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>
    <w:nsid w:val="62AB159E"/>
    <w:multiLevelType w:val="hybridMultilevel"/>
    <w:tmpl w:val="E41EDFAA"/>
    <w:lvl w:ilvl="0" w:tplc="0C0A000F">
      <w:start w:val="1"/>
      <w:numFmt w:val="decimal"/>
      <w:lvlText w:val="%1."/>
      <w:lvlJc w:val="left"/>
      <w:pPr>
        <w:ind w:left="1434" w:hanging="360"/>
      </w:pPr>
    </w:lvl>
    <w:lvl w:ilvl="1" w:tplc="0C0A0019" w:tentative="1">
      <w:start w:val="1"/>
      <w:numFmt w:val="lowerLetter"/>
      <w:lvlText w:val="%2."/>
      <w:lvlJc w:val="left"/>
      <w:pPr>
        <w:ind w:left="2154" w:hanging="360"/>
      </w:pPr>
    </w:lvl>
    <w:lvl w:ilvl="2" w:tplc="0C0A001B" w:tentative="1">
      <w:start w:val="1"/>
      <w:numFmt w:val="lowerRoman"/>
      <w:lvlText w:val="%3."/>
      <w:lvlJc w:val="right"/>
      <w:pPr>
        <w:ind w:left="2874" w:hanging="180"/>
      </w:pPr>
    </w:lvl>
    <w:lvl w:ilvl="3" w:tplc="0C0A000F" w:tentative="1">
      <w:start w:val="1"/>
      <w:numFmt w:val="decimal"/>
      <w:lvlText w:val="%4."/>
      <w:lvlJc w:val="left"/>
      <w:pPr>
        <w:ind w:left="3594" w:hanging="360"/>
      </w:pPr>
    </w:lvl>
    <w:lvl w:ilvl="4" w:tplc="0C0A0019" w:tentative="1">
      <w:start w:val="1"/>
      <w:numFmt w:val="lowerLetter"/>
      <w:lvlText w:val="%5."/>
      <w:lvlJc w:val="left"/>
      <w:pPr>
        <w:ind w:left="4314" w:hanging="360"/>
      </w:pPr>
    </w:lvl>
    <w:lvl w:ilvl="5" w:tplc="0C0A001B" w:tentative="1">
      <w:start w:val="1"/>
      <w:numFmt w:val="lowerRoman"/>
      <w:lvlText w:val="%6."/>
      <w:lvlJc w:val="right"/>
      <w:pPr>
        <w:ind w:left="5034" w:hanging="180"/>
      </w:pPr>
    </w:lvl>
    <w:lvl w:ilvl="6" w:tplc="0C0A000F" w:tentative="1">
      <w:start w:val="1"/>
      <w:numFmt w:val="decimal"/>
      <w:lvlText w:val="%7."/>
      <w:lvlJc w:val="left"/>
      <w:pPr>
        <w:ind w:left="5754" w:hanging="360"/>
      </w:pPr>
    </w:lvl>
    <w:lvl w:ilvl="7" w:tplc="0C0A0019" w:tentative="1">
      <w:start w:val="1"/>
      <w:numFmt w:val="lowerLetter"/>
      <w:lvlText w:val="%8."/>
      <w:lvlJc w:val="left"/>
      <w:pPr>
        <w:ind w:left="6474" w:hanging="360"/>
      </w:pPr>
    </w:lvl>
    <w:lvl w:ilvl="8" w:tplc="0C0A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6">
    <w:nsid w:val="6702071F"/>
    <w:multiLevelType w:val="hybridMultilevel"/>
    <w:tmpl w:val="E71CDFAE"/>
    <w:lvl w:ilvl="0" w:tplc="7D4E8D5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37" w:hanging="360"/>
      </w:pPr>
    </w:lvl>
    <w:lvl w:ilvl="2" w:tplc="0C0A001B">
      <w:start w:val="1"/>
      <w:numFmt w:val="lowerRoman"/>
      <w:lvlText w:val="%3."/>
      <w:lvlJc w:val="right"/>
      <w:pPr>
        <w:ind w:left="2157" w:hanging="180"/>
      </w:pPr>
    </w:lvl>
    <w:lvl w:ilvl="3" w:tplc="0C0A000F">
      <w:start w:val="1"/>
      <w:numFmt w:val="decimal"/>
      <w:lvlText w:val="%4."/>
      <w:lvlJc w:val="left"/>
      <w:pPr>
        <w:ind w:left="2877" w:hanging="360"/>
      </w:pPr>
    </w:lvl>
    <w:lvl w:ilvl="4" w:tplc="0C0A0019">
      <w:start w:val="1"/>
      <w:numFmt w:val="lowerLetter"/>
      <w:lvlText w:val="%5."/>
      <w:lvlJc w:val="left"/>
      <w:pPr>
        <w:ind w:left="3597" w:hanging="360"/>
      </w:pPr>
    </w:lvl>
    <w:lvl w:ilvl="5" w:tplc="0C0A001B">
      <w:start w:val="1"/>
      <w:numFmt w:val="lowerRoman"/>
      <w:lvlText w:val="%6."/>
      <w:lvlJc w:val="right"/>
      <w:pPr>
        <w:ind w:left="4317" w:hanging="180"/>
      </w:pPr>
    </w:lvl>
    <w:lvl w:ilvl="6" w:tplc="0C0A000F">
      <w:start w:val="1"/>
      <w:numFmt w:val="decimal"/>
      <w:lvlText w:val="%7."/>
      <w:lvlJc w:val="left"/>
      <w:pPr>
        <w:ind w:left="5037" w:hanging="360"/>
      </w:pPr>
    </w:lvl>
    <w:lvl w:ilvl="7" w:tplc="0C0A0019">
      <w:start w:val="1"/>
      <w:numFmt w:val="lowerLetter"/>
      <w:lvlText w:val="%8."/>
      <w:lvlJc w:val="left"/>
      <w:pPr>
        <w:ind w:left="5757" w:hanging="360"/>
      </w:pPr>
    </w:lvl>
    <w:lvl w:ilvl="8" w:tplc="0C0A001B">
      <w:start w:val="1"/>
      <w:numFmt w:val="lowerRoman"/>
      <w:lvlText w:val="%9."/>
      <w:lvlJc w:val="right"/>
      <w:pPr>
        <w:ind w:left="6477" w:hanging="180"/>
      </w:pPr>
    </w:lvl>
  </w:abstractNum>
  <w:abstractNum w:abstractNumId="17">
    <w:nsid w:val="71E366AA"/>
    <w:multiLevelType w:val="hybridMultilevel"/>
    <w:tmpl w:val="B726BA94"/>
    <w:lvl w:ilvl="0" w:tplc="C2D01C38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7E5C750D"/>
    <w:multiLevelType w:val="hybridMultilevel"/>
    <w:tmpl w:val="AB2C4F10"/>
    <w:lvl w:ilvl="0" w:tplc="0C0A000F">
      <w:start w:val="1"/>
      <w:numFmt w:val="decimal"/>
      <w:lvlText w:val="%1."/>
      <w:lvlJc w:val="left"/>
      <w:pPr>
        <w:ind w:left="732" w:hanging="360"/>
      </w:pPr>
    </w:lvl>
    <w:lvl w:ilvl="1" w:tplc="0C0A0019">
      <w:start w:val="1"/>
      <w:numFmt w:val="lowerLetter"/>
      <w:lvlText w:val="%2."/>
      <w:lvlJc w:val="left"/>
      <w:pPr>
        <w:ind w:left="1452" w:hanging="360"/>
      </w:pPr>
    </w:lvl>
    <w:lvl w:ilvl="2" w:tplc="0C0A001B">
      <w:start w:val="1"/>
      <w:numFmt w:val="lowerRoman"/>
      <w:lvlText w:val="%3."/>
      <w:lvlJc w:val="right"/>
      <w:pPr>
        <w:ind w:left="2172" w:hanging="180"/>
      </w:pPr>
    </w:lvl>
    <w:lvl w:ilvl="3" w:tplc="0C0A000F">
      <w:start w:val="1"/>
      <w:numFmt w:val="decimal"/>
      <w:lvlText w:val="%4."/>
      <w:lvlJc w:val="left"/>
      <w:pPr>
        <w:ind w:left="2892" w:hanging="360"/>
      </w:pPr>
    </w:lvl>
    <w:lvl w:ilvl="4" w:tplc="0C0A0019">
      <w:start w:val="1"/>
      <w:numFmt w:val="lowerLetter"/>
      <w:lvlText w:val="%5."/>
      <w:lvlJc w:val="left"/>
      <w:pPr>
        <w:ind w:left="3612" w:hanging="360"/>
      </w:pPr>
    </w:lvl>
    <w:lvl w:ilvl="5" w:tplc="0C0A001B">
      <w:start w:val="1"/>
      <w:numFmt w:val="lowerRoman"/>
      <w:lvlText w:val="%6."/>
      <w:lvlJc w:val="right"/>
      <w:pPr>
        <w:ind w:left="4332" w:hanging="180"/>
      </w:pPr>
    </w:lvl>
    <w:lvl w:ilvl="6" w:tplc="0C0A000F">
      <w:start w:val="1"/>
      <w:numFmt w:val="decimal"/>
      <w:lvlText w:val="%7."/>
      <w:lvlJc w:val="left"/>
      <w:pPr>
        <w:ind w:left="5052" w:hanging="360"/>
      </w:pPr>
    </w:lvl>
    <w:lvl w:ilvl="7" w:tplc="0C0A0019">
      <w:start w:val="1"/>
      <w:numFmt w:val="lowerLetter"/>
      <w:lvlText w:val="%8."/>
      <w:lvlJc w:val="left"/>
      <w:pPr>
        <w:ind w:left="5772" w:hanging="360"/>
      </w:pPr>
    </w:lvl>
    <w:lvl w:ilvl="8" w:tplc="0C0A001B">
      <w:start w:val="1"/>
      <w:numFmt w:val="lowerRoman"/>
      <w:lvlText w:val="%9."/>
      <w:lvlJc w:val="right"/>
      <w:pPr>
        <w:ind w:left="6492" w:hanging="180"/>
      </w:pPr>
    </w:lvl>
  </w:abstractNum>
  <w:num w:numId="1">
    <w:abstractNumId w:val="9"/>
  </w:num>
  <w:num w:numId="2">
    <w:abstractNumId w:val="1"/>
  </w:num>
  <w:num w:numId="3">
    <w:abstractNumId w:val="16"/>
  </w:num>
  <w:num w:numId="4">
    <w:abstractNumId w:val="7"/>
  </w:num>
  <w:num w:numId="5">
    <w:abstractNumId w:val="18"/>
  </w:num>
  <w:num w:numId="6">
    <w:abstractNumId w:val="12"/>
  </w:num>
  <w:num w:numId="7">
    <w:abstractNumId w:val="17"/>
  </w:num>
  <w:num w:numId="8">
    <w:abstractNumId w:val="6"/>
  </w:num>
  <w:num w:numId="9">
    <w:abstractNumId w:val="10"/>
  </w:num>
  <w:num w:numId="10">
    <w:abstractNumId w:val="2"/>
  </w:num>
  <w:num w:numId="11">
    <w:abstractNumId w:val="11"/>
  </w:num>
  <w:num w:numId="12">
    <w:abstractNumId w:val="8"/>
  </w:num>
  <w:num w:numId="13">
    <w:abstractNumId w:val="3"/>
  </w:num>
  <w:num w:numId="14">
    <w:abstractNumId w:val="4"/>
  </w:num>
  <w:num w:numId="15">
    <w:abstractNumId w:val="5"/>
  </w:num>
  <w:num w:numId="16">
    <w:abstractNumId w:val="15"/>
  </w:num>
  <w:num w:numId="17">
    <w:abstractNumId w:val="14"/>
  </w:num>
  <w:num w:numId="18">
    <w:abstractNumId w:val="0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trackRevision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6521A2"/>
    <w:rsid w:val="00001DBD"/>
    <w:rsid w:val="00003601"/>
    <w:rsid w:val="0003160E"/>
    <w:rsid w:val="00045B5C"/>
    <w:rsid w:val="0007759A"/>
    <w:rsid w:val="0008171F"/>
    <w:rsid w:val="000B6314"/>
    <w:rsid w:val="001029A5"/>
    <w:rsid w:val="00114490"/>
    <w:rsid w:val="00115236"/>
    <w:rsid w:val="00137B79"/>
    <w:rsid w:val="00156CC1"/>
    <w:rsid w:val="001705EA"/>
    <w:rsid w:val="0018423C"/>
    <w:rsid w:val="001A37E1"/>
    <w:rsid w:val="001A45D0"/>
    <w:rsid w:val="001A5300"/>
    <w:rsid w:val="001E0695"/>
    <w:rsid w:val="001F07A1"/>
    <w:rsid w:val="001F14A9"/>
    <w:rsid w:val="00212CE4"/>
    <w:rsid w:val="00220483"/>
    <w:rsid w:val="00234FE7"/>
    <w:rsid w:val="00237FBA"/>
    <w:rsid w:val="002B23B4"/>
    <w:rsid w:val="002F716B"/>
    <w:rsid w:val="003065F7"/>
    <w:rsid w:val="0034250F"/>
    <w:rsid w:val="003541E1"/>
    <w:rsid w:val="0036690B"/>
    <w:rsid w:val="0037378F"/>
    <w:rsid w:val="003C005E"/>
    <w:rsid w:val="003E4C6A"/>
    <w:rsid w:val="004019B4"/>
    <w:rsid w:val="00463820"/>
    <w:rsid w:val="00480A7B"/>
    <w:rsid w:val="00491808"/>
    <w:rsid w:val="00492F32"/>
    <w:rsid w:val="004A14F1"/>
    <w:rsid w:val="00514B74"/>
    <w:rsid w:val="005353FC"/>
    <w:rsid w:val="00584573"/>
    <w:rsid w:val="005C78B5"/>
    <w:rsid w:val="005E1B85"/>
    <w:rsid w:val="005E7510"/>
    <w:rsid w:val="006521A2"/>
    <w:rsid w:val="00690D11"/>
    <w:rsid w:val="006B1229"/>
    <w:rsid w:val="006B419A"/>
    <w:rsid w:val="006C7D43"/>
    <w:rsid w:val="006D7BA5"/>
    <w:rsid w:val="006E1511"/>
    <w:rsid w:val="006F4901"/>
    <w:rsid w:val="0071551C"/>
    <w:rsid w:val="00717CED"/>
    <w:rsid w:val="00731762"/>
    <w:rsid w:val="007473AB"/>
    <w:rsid w:val="00761218"/>
    <w:rsid w:val="00772972"/>
    <w:rsid w:val="0079110C"/>
    <w:rsid w:val="007B20AE"/>
    <w:rsid w:val="007C570A"/>
    <w:rsid w:val="007F3163"/>
    <w:rsid w:val="00877A87"/>
    <w:rsid w:val="008859B7"/>
    <w:rsid w:val="00892AE6"/>
    <w:rsid w:val="008C2057"/>
    <w:rsid w:val="008E3B39"/>
    <w:rsid w:val="009108BB"/>
    <w:rsid w:val="00927972"/>
    <w:rsid w:val="00937292"/>
    <w:rsid w:val="009420EF"/>
    <w:rsid w:val="00947D6B"/>
    <w:rsid w:val="00974ADE"/>
    <w:rsid w:val="00A10745"/>
    <w:rsid w:val="00A23F7E"/>
    <w:rsid w:val="00A37954"/>
    <w:rsid w:val="00A43FE9"/>
    <w:rsid w:val="00AA5FE8"/>
    <w:rsid w:val="00AB33C5"/>
    <w:rsid w:val="00AC4526"/>
    <w:rsid w:val="00AE75B5"/>
    <w:rsid w:val="00B13930"/>
    <w:rsid w:val="00B213F9"/>
    <w:rsid w:val="00BA1743"/>
    <w:rsid w:val="00BF01E8"/>
    <w:rsid w:val="00BF2210"/>
    <w:rsid w:val="00C003CC"/>
    <w:rsid w:val="00C1066E"/>
    <w:rsid w:val="00C21313"/>
    <w:rsid w:val="00C34415"/>
    <w:rsid w:val="00C527AD"/>
    <w:rsid w:val="00C53D57"/>
    <w:rsid w:val="00C75E8D"/>
    <w:rsid w:val="00C95B5E"/>
    <w:rsid w:val="00CD091A"/>
    <w:rsid w:val="00CD2E16"/>
    <w:rsid w:val="00CD472C"/>
    <w:rsid w:val="00D206AD"/>
    <w:rsid w:val="00D34A1F"/>
    <w:rsid w:val="00D54345"/>
    <w:rsid w:val="00D74607"/>
    <w:rsid w:val="00D90260"/>
    <w:rsid w:val="00D91FA8"/>
    <w:rsid w:val="00DA4936"/>
    <w:rsid w:val="00DD1029"/>
    <w:rsid w:val="00E2002B"/>
    <w:rsid w:val="00E332F5"/>
    <w:rsid w:val="00E3420E"/>
    <w:rsid w:val="00E362F0"/>
    <w:rsid w:val="00E60F52"/>
    <w:rsid w:val="00E7264F"/>
    <w:rsid w:val="00F03F23"/>
    <w:rsid w:val="00F05316"/>
    <w:rsid w:val="00F5512B"/>
    <w:rsid w:val="00F7180F"/>
    <w:rsid w:val="00FB4C8D"/>
    <w:rsid w:val="00FC3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1A2"/>
    <w:pPr>
      <w:spacing w:line="240" w:lineRule="atLeast"/>
      <w:ind w:left="714" w:hanging="357"/>
    </w:pPr>
    <w:rPr>
      <w:rFonts w:cs="Calibri"/>
      <w:lang w:val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D34A1F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eastAsia="ca-ES"/>
    </w:rPr>
  </w:style>
  <w:style w:type="table" w:styleId="Taulaambquadrcula">
    <w:name w:val="Table Grid"/>
    <w:basedOn w:val="Taulanormal"/>
    <w:uiPriority w:val="99"/>
    <w:rsid w:val="00001DBD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dellista">
    <w:name w:val="List Paragraph"/>
    <w:basedOn w:val="Normal"/>
    <w:uiPriority w:val="34"/>
    <w:qFormat/>
    <w:rsid w:val="0036690B"/>
    <w:pPr>
      <w:spacing w:line="240" w:lineRule="auto"/>
      <w:ind w:left="72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uiPriority w:val="99"/>
    <w:rsid w:val="0036690B"/>
    <w:pPr>
      <w:autoSpaceDE w:val="0"/>
      <w:autoSpaceDN w:val="0"/>
      <w:adjustRightInd w:val="0"/>
    </w:pPr>
    <w:rPr>
      <w:color w:val="000000"/>
      <w:sz w:val="24"/>
      <w:szCs w:val="24"/>
      <w:lang w:val="es-ES"/>
    </w:rPr>
  </w:style>
  <w:style w:type="paragraph" w:styleId="HTMLambformatprevi">
    <w:name w:val="HTML Preformatted"/>
    <w:basedOn w:val="Normal"/>
    <w:link w:val="HTMLambformatpreviCar"/>
    <w:uiPriority w:val="99"/>
    <w:rsid w:val="009108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left="0" w:firstLine="0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ambformatpreviCar">
    <w:name w:val="HTML amb format previ Car"/>
    <w:basedOn w:val="Tipusdelletraperdefectedelpargraf"/>
    <w:link w:val="HTMLambformatprevi"/>
    <w:uiPriority w:val="99"/>
    <w:locked/>
    <w:rsid w:val="009108BB"/>
    <w:rPr>
      <w:rFonts w:ascii="Courier New" w:hAnsi="Courier New" w:cs="Courier New"/>
      <w:lang w:val="es-ES" w:eastAsia="es-ES"/>
    </w:rPr>
  </w:style>
  <w:style w:type="character" w:styleId="Enlla">
    <w:name w:val="Hyperlink"/>
    <w:basedOn w:val="Tipusdelletraperdefectedelpargraf"/>
    <w:uiPriority w:val="99"/>
    <w:semiHidden/>
    <w:unhideWhenUsed/>
    <w:rsid w:val="00761218"/>
    <w:rPr>
      <w:color w:val="0000FF"/>
      <w:u w:val="single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1A45D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1A45D0"/>
    <w:rPr>
      <w:rFonts w:ascii="Tahoma" w:hAnsi="Tahoma" w:cs="Tahoma"/>
      <w:sz w:val="16"/>
      <w:szCs w:val="16"/>
      <w:lang w:val="ca-ES"/>
    </w:rPr>
  </w:style>
  <w:style w:type="paragraph" w:styleId="Capalera">
    <w:name w:val="header"/>
    <w:basedOn w:val="Normal"/>
    <w:link w:val="CapaleraCar"/>
    <w:uiPriority w:val="99"/>
    <w:semiHidden/>
    <w:unhideWhenUsed/>
    <w:rsid w:val="007F3163"/>
    <w:pPr>
      <w:tabs>
        <w:tab w:val="center" w:pos="4252"/>
        <w:tab w:val="right" w:pos="8504"/>
      </w:tabs>
      <w:spacing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semiHidden/>
    <w:rsid w:val="007F3163"/>
    <w:rPr>
      <w:rFonts w:cs="Calibri"/>
      <w:lang w:val="ca-ES"/>
    </w:rPr>
  </w:style>
  <w:style w:type="paragraph" w:styleId="Peu">
    <w:name w:val="footer"/>
    <w:basedOn w:val="Normal"/>
    <w:link w:val="PeuCar"/>
    <w:uiPriority w:val="99"/>
    <w:semiHidden/>
    <w:unhideWhenUsed/>
    <w:rsid w:val="007F3163"/>
    <w:pPr>
      <w:tabs>
        <w:tab w:val="center" w:pos="4252"/>
        <w:tab w:val="right" w:pos="8504"/>
      </w:tabs>
      <w:spacing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semiHidden/>
    <w:rsid w:val="007F3163"/>
    <w:rPr>
      <w:rFonts w:cs="Calibri"/>
      <w:lang w:val="ca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1A2"/>
    <w:pPr>
      <w:spacing w:line="240" w:lineRule="atLeast"/>
      <w:ind w:left="714" w:hanging="357"/>
    </w:pPr>
    <w:rPr>
      <w:rFonts w:cs="Calibri"/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D34A1F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eastAsia="ca-ES"/>
    </w:rPr>
  </w:style>
  <w:style w:type="table" w:styleId="Tablaconcuadrcula">
    <w:name w:val="Table Grid"/>
    <w:basedOn w:val="Tablanormal"/>
    <w:uiPriority w:val="99"/>
    <w:rsid w:val="00001DBD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6690B"/>
    <w:pPr>
      <w:spacing w:line="240" w:lineRule="auto"/>
      <w:ind w:left="720" w:firstLine="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uiPriority w:val="99"/>
    <w:rsid w:val="0036690B"/>
    <w:pPr>
      <w:autoSpaceDE w:val="0"/>
      <w:autoSpaceDN w:val="0"/>
      <w:adjustRightInd w:val="0"/>
    </w:pPr>
    <w:rPr>
      <w:color w:val="000000"/>
      <w:sz w:val="24"/>
      <w:szCs w:val="24"/>
      <w:lang w:val="es-ES"/>
    </w:rPr>
  </w:style>
  <w:style w:type="paragraph" w:styleId="HTMLconformatoprevio">
    <w:name w:val="HTML Preformatted"/>
    <w:basedOn w:val="Normal"/>
    <w:link w:val="HTMLconformatoprevioCar"/>
    <w:uiPriority w:val="99"/>
    <w:rsid w:val="009108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left="0" w:firstLine="0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locked/>
    <w:rsid w:val="009108BB"/>
    <w:rPr>
      <w:rFonts w:ascii="Courier New" w:hAnsi="Courier New" w:cs="Courier New"/>
      <w:lang w:val="es-ES" w:eastAsia="es-ES"/>
    </w:rPr>
  </w:style>
  <w:style w:type="character" w:styleId="Hipervnculo">
    <w:name w:val="Hyperlink"/>
    <w:basedOn w:val="Fuentedeprrafopredeter"/>
    <w:uiPriority w:val="99"/>
    <w:semiHidden/>
    <w:unhideWhenUsed/>
    <w:rsid w:val="00761218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A45D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45D0"/>
    <w:rPr>
      <w:rFonts w:ascii="Tahoma" w:hAnsi="Tahoma" w:cs="Tahoma"/>
      <w:sz w:val="16"/>
      <w:szCs w:val="16"/>
      <w:lang w:val="ca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022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2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2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2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2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2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2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2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810</Words>
  <Characters>4460</Characters>
  <Application>Microsoft Office Word</Application>
  <DocSecurity>0</DocSecurity>
  <Lines>37</Lines>
  <Paragraphs>10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Denominación</vt:lpstr>
      <vt:lpstr>Denominación</vt:lpstr>
    </vt:vector>
  </TitlesOfParts>
  <Company>UPCnet</Company>
  <LinksUpToDate>false</LinksUpToDate>
  <CharactersWithSpaces>5260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Denominación</dc:title>
  <dc:subject/>
  <dc:creator>UPC</dc:creator>
  <cp:keywords/>
  <dc:description/>
  <cp:lastModifiedBy>UPCnet</cp:lastModifiedBy>
  <cp:revision>8</cp:revision>
  <cp:lastPrinted>2014-01-10T10:55:00Z</cp:lastPrinted>
  <dcterms:created xsi:type="dcterms:W3CDTF">2013-10-09T10:55:00Z</dcterms:created>
  <dcterms:modified xsi:type="dcterms:W3CDTF">2014-01-10T10:56:00Z</dcterms:modified>
</cp:coreProperties>
</file>